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3AF" w:rsidRDefault="008F23AF" w:rsidP="00AD5269">
      <w:pPr>
        <w:rPr>
          <w:ins w:id="0" w:author="Author"/>
          <w:rFonts w:ascii="Times New Roman" w:eastAsia="Times New Roman" w:hAnsi="Times New Roman" w:cs="Times New Roman"/>
          <w:b/>
          <w:bCs/>
          <w:sz w:val="20"/>
          <w:szCs w:val="20"/>
          <w:lang w:eastAsia="en-GB"/>
        </w:rPr>
      </w:pPr>
      <w:ins w:id="1" w:author="Author">
        <w:r>
          <w:rPr>
            <w:rFonts w:ascii="Times New Roman" w:eastAsia="Times New Roman" w:hAnsi="Times New Roman" w:cs="Times New Roman"/>
            <w:b/>
            <w:bCs/>
            <w:sz w:val="20"/>
            <w:szCs w:val="20"/>
            <w:lang w:eastAsia="en-GB"/>
          </w:rPr>
          <w:t>Annex III</w:t>
        </w:r>
      </w:ins>
    </w:p>
    <w:p w:rsidR="00AD5269" w:rsidRDefault="00AD5269" w:rsidP="00AD5269">
      <w:pPr>
        <w:rPr>
          <w:ins w:id="2" w:author="Author"/>
          <w:rFonts w:ascii="Times New Roman" w:eastAsia="Times New Roman" w:hAnsi="Times New Roman" w:cs="Times New Roman"/>
          <w:b/>
          <w:bCs/>
          <w:sz w:val="20"/>
          <w:szCs w:val="20"/>
          <w:lang w:eastAsia="en-GB"/>
        </w:rPr>
      </w:pPr>
      <w:r w:rsidRPr="002E04F4">
        <w:rPr>
          <w:rFonts w:ascii="Times New Roman" w:eastAsia="Times New Roman" w:hAnsi="Times New Roman" w:cs="Times New Roman"/>
          <w:b/>
          <w:bCs/>
          <w:sz w:val="20"/>
          <w:szCs w:val="20"/>
          <w:lang w:eastAsia="en-GB"/>
        </w:rPr>
        <w:t>S.37.01. – Risk concentration</w:t>
      </w:r>
      <w:r w:rsidR="00A54988">
        <w:rPr>
          <w:rFonts w:ascii="Times New Roman" w:eastAsia="Times New Roman" w:hAnsi="Times New Roman" w:cs="Times New Roman"/>
          <w:b/>
          <w:bCs/>
          <w:sz w:val="20"/>
          <w:szCs w:val="20"/>
          <w:lang w:eastAsia="en-GB"/>
        </w:rPr>
        <w:t xml:space="preserve"> (RC)</w:t>
      </w:r>
    </w:p>
    <w:p w:rsidR="00AB1D5A" w:rsidRPr="002E04F4" w:rsidRDefault="00AB1D5A" w:rsidP="00AD5269">
      <w:pPr>
        <w:rPr>
          <w:rFonts w:ascii="Times New Roman" w:eastAsia="Times New Roman" w:hAnsi="Times New Roman" w:cs="Times New Roman"/>
          <w:b/>
          <w:bCs/>
          <w:sz w:val="20"/>
          <w:szCs w:val="20"/>
          <w:lang w:eastAsia="en-GB"/>
        </w:rPr>
      </w:pPr>
      <w:ins w:id="3" w:author="Author">
        <w:r>
          <w:rPr>
            <w:rFonts w:ascii="Times New Roman" w:eastAsia="Times New Roman" w:hAnsi="Times New Roman" w:cs="Times New Roman"/>
            <w:b/>
            <w:bCs/>
            <w:sz w:val="20"/>
            <w:szCs w:val="20"/>
            <w:lang w:eastAsia="en-GB"/>
          </w:rPr>
          <w:t>General comments:</w:t>
        </w:r>
      </w:ins>
    </w:p>
    <w:p w:rsidR="00A54988" w:rsidRPr="007F1FD5" w:rsidRDefault="00A54988" w:rsidP="00A54988">
      <w:pPr>
        <w:jc w:val="both"/>
        <w:rPr>
          <w:rFonts w:ascii="Times New Roman" w:hAnsi="Times New Roman" w:cs="Times New Roman"/>
          <w:sz w:val="20"/>
          <w:szCs w:val="20"/>
        </w:rPr>
      </w:pPr>
      <w:r w:rsidRPr="008B28ED">
        <w:rPr>
          <w:rFonts w:ascii="Times New Roman" w:hAnsi="Times New Roman" w:cs="Times New Roman"/>
          <w:sz w:val="20"/>
          <w:szCs w:val="20"/>
        </w:rPr>
        <w:t xml:space="preserve">This Annex contains additional instructions in relation to the templates included in Annex I of this Regulation. The first column of the next table identifies the items to be reported by identifying the columns and lines as </w:t>
      </w:r>
      <w:r w:rsidRPr="007F1FD5">
        <w:rPr>
          <w:rFonts w:ascii="Times New Roman" w:hAnsi="Times New Roman" w:cs="Times New Roman"/>
          <w:sz w:val="20"/>
          <w:szCs w:val="20"/>
        </w:rPr>
        <w:t>showed in the template in Annex I.</w:t>
      </w:r>
    </w:p>
    <w:p w:rsidR="001F7BEA" w:rsidRPr="002E04F4" w:rsidRDefault="00A54988" w:rsidP="001F7BEA">
      <w:pPr>
        <w:rPr>
          <w:rFonts w:ascii="Times New Roman" w:eastAsia="Times New Roman" w:hAnsi="Times New Roman" w:cs="Times New Roman"/>
          <w:bCs/>
          <w:sz w:val="20"/>
          <w:szCs w:val="20"/>
          <w:lang w:eastAsia="en-GB"/>
        </w:rPr>
      </w:pPr>
      <w:r w:rsidRPr="007F1FD5">
        <w:rPr>
          <w:rFonts w:ascii="Times New Roman" w:hAnsi="Times New Roman" w:cs="Times New Roman"/>
          <w:sz w:val="20"/>
          <w:szCs w:val="20"/>
          <w:lang w:val="en-US"/>
        </w:rPr>
        <w:t>This annex relates to annual submission of information for groups.</w:t>
      </w:r>
    </w:p>
    <w:p w:rsidR="00E2180B" w:rsidRPr="002E04F4" w:rsidRDefault="00E2180B" w:rsidP="001F7BEA">
      <w:pPr>
        <w:rPr>
          <w:rFonts w:ascii="Times New Roman" w:eastAsia="Times New Roman" w:hAnsi="Times New Roman" w:cs="Times New Roman"/>
          <w:sz w:val="20"/>
          <w:szCs w:val="20"/>
          <w:lang w:eastAsia="en-GB"/>
        </w:rPr>
      </w:pPr>
      <w:r w:rsidRPr="002E04F4">
        <w:rPr>
          <w:rFonts w:ascii="Times New Roman" w:hAnsi="Times New Roman" w:cs="Times New Roman"/>
          <w:sz w:val="20"/>
          <w:szCs w:val="20"/>
        </w:rPr>
        <w:t xml:space="preserve">This template </w:t>
      </w:r>
      <w:r w:rsidR="002E2CCA">
        <w:rPr>
          <w:rFonts w:ascii="Times New Roman" w:hAnsi="Times New Roman" w:cs="Times New Roman"/>
          <w:sz w:val="20"/>
          <w:szCs w:val="20"/>
        </w:rPr>
        <w:t>shall include</w:t>
      </w:r>
      <w:r w:rsidRPr="002E04F4">
        <w:rPr>
          <w:rFonts w:ascii="Times New Roman" w:hAnsi="Times New Roman" w:cs="Times New Roman"/>
          <w:sz w:val="20"/>
          <w:szCs w:val="20"/>
        </w:rPr>
        <w:t xml:space="preserve"> all significant risk concentrations between entities in scope of group supervision and third parties, irrespective of the choice of calculation method or whether </w:t>
      </w:r>
      <w:proofErr w:type="spellStart"/>
      <w:r w:rsidRPr="002E04F4">
        <w:rPr>
          <w:rFonts w:ascii="Times New Roman" w:hAnsi="Times New Roman" w:cs="Times New Roman"/>
          <w:sz w:val="20"/>
          <w:szCs w:val="20"/>
        </w:rPr>
        <w:t>sectoral</w:t>
      </w:r>
      <w:proofErr w:type="spellEnd"/>
      <w:r w:rsidRPr="002E04F4">
        <w:rPr>
          <w:rFonts w:ascii="Times New Roman" w:hAnsi="Times New Roman" w:cs="Times New Roman"/>
          <w:sz w:val="20"/>
          <w:szCs w:val="20"/>
        </w:rPr>
        <w:t xml:space="preserve"> solvency rules have been used for the purposes of the group solvency calculation.</w:t>
      </w:r>
    </w:p>
    <w:p w:rsidR="00B479BE" w:rsidRPr="002E04F4" w:rsidRDefault="00B479BE">
      <w:pPr>
        <w:jc w:val="both"/>
        <w:rPr>
          <w:rFonts w:ascii="Times New Roman" w:eastAsia="Times New Roman" w:hAnsi="Times New Roman" w:cs="Times New Roman"/>
          <w:bCs/>
          <w:sz w:val="20"/>
          <w:szCs w:val="20"/>
          <w:lang w:eastAsia="en-GB"/>
        </w:rPr>
        <w:pPrChange w:id="4" w:author="Author">
          <w:pPr/>
        </w:pPrChange>
      </w:pPr>
      <w:r w:rsidRPr="002E04F4">
        <w:rPr>
          <w:rFonts w:ascii="Times New Roman" w:eastAsia="Times New Roman" w:hAnsi="Times New Roman" w:cs="Times New Roman"/>
          <w:sz w:val="20"/>
          <w:szCs w:val="20"/>
          <w:lang w:eastAsia="en-GB"/>
        </w:rPr>
        <w:t>The aim is to list the most important exposure (</w:t>
      </w:r>
      <w:ins w:id="5" w:author="Author">
        <w:r w:rsidR="00B7399F">
          <w:rPr>
            <w:rFonts w:ascii="Times New Roman" w:eastAsia="Times New Roman" w:hAnsi="Times New Roman" w:cs="Times New Roman"/>
            <w:sz w:val="20"/>
            <w:szCs w:val="20"/>
            <w:lang w:eastAsia="en-GB"/>
          </w:rPr>
          <w:t>value of the exposure</w:t>
        </w:r>
      </w:ins>
      <w:del w:id="6" w:author="Author">
        <w:r w:rsidRPr="002E04F4" w:rsidDel="00B7399F">
          <w:rPr>
            <w:rFonts w:ascii="Times New Roman" w:eastAsia="Times New Roman" w:hAnsi="Times New Roman" w:cs="Times New Roman"/>
            <w:sz w:val="20"/>
            <w:szCs w:val="20"/>
            <w:lang w:eastAsia="en-GB"/>
          </w:rPr>
          <w:delText>net maximum exposure</w:delText>
        </w:r>
      </w:del>
      <w:r w:rsidRPr="002E04F4">
        <w:rPr>
          <w:rFonts w:ascii="Times New Roman" w:eastAsia="Times New Roman" w:hAnsi="Times New Roman" w:cs="Times New Roman"/>
          <w:sz w:val="20"/>
          <w:szCs w:val="20"/>
          <w:lang w:eastAsia="en-GB"/>
        </w:rPr>
        <w:t>) by counterparty</w:t>
      </w:r>
      <w:ins w:id="7" w:author="Author">
        <w:r w:rsidR="00C4239C">
          <w:rPr>
            <w:rFonts w:ascii="Times New Roman" w:eastAsia="Times New Roman" w:hAnsi="Times New Roman" w:cs="Times New Roman"/>
            <w:sz w:val="20"/>
            <w:szCs w:val="20"/>
            <w:lang w:eastAsia="en-GB"/>
          </w:rPr>
          <w:t xml:space="preserve"> and by type of exposure</w:t>
        </w:r>
      </w:ins>
      <w:r w:rsidRPr="002E04F4">
        <w:rPr>
          <w:rFonts w:ascii="Times New Roman" w:eastAsia="Times New Roman" w:hAnsi="Times New Roman" w:cs="Times New Roman"/>
          <w:sz w:val="20"/>
          <w:szCs w:val="20"/>
          <w:lang w:eastAsia="en-GB"/>
        </w:rPr>
        <w:t xml:space="preserve"> (group or/and entity) outside the scope of the re/insurance group (maximum exposure per contract and if a reinsurer fails; off balance sheet risk concentration). It can be understood as the maximum possible exposure on a contractual basis and not necessarily be reflected on the balance sheet, but not taking into account any risk mitigation instruments or techniques. Thresholds can</w:t>
      </w:r>
      <w:r w:rsidRPr="002E04F4">
        <w:rPr>
          <w:rFonts w:ascii="Times New Roman" w:eastAsia="Times New Roman" w:hAnsi="Times New Roman" w:cs="Times New Roman"/>
          <w:color w:val="000000"/>
          <w:sz w:val="20"/>
          <w:szCs w:val="20"/>
          <w:lang w:eastAsia="en-GB"/>
        </w:rPr>
        <w:t xml:space="preserve"> be fixed by the group supervisor after consulting the group itself and the college.</w:t>
      </w:r>
    </w:p>
    <w:tbl>
      <w:tblPr>
        <w:tblW w:w="9072" w:type="dxa"/>
        <w:tblInd w:w="98" w:type="dxa"/>
        <w:tblLook w:val="04A0" w:firstRow="1" w:lastRow="0" w:firstColumn="1" w:lastColumn="0" w:noHBand="0" w:noVBand="1"/>
      </w:tblPr>
      <w:tblGrid>
        <w:gridCol w:w="1676"/>
        <w:gridCol w:w="2020"/>
        <w:gridCol w:w="5376"/>
        <w:tblGridChange w:id="8">
          <w:tblGrid>
            <w:gridCol w:w="98"/>
            <w:gridCol w:w="1578"/>
            <w:gridCol w:w="98"/>
            <w:gridCol w:w="1922"/>
            <w:gridCol w:w="98"/>
            <w:gridCol w:w="5278"/>
            <w:gridCol w:w="98"/>
          </w:tblGrid>
        </w:tblGridChange>
      </w:tblGrid>
      <w:tr w:rsidR="002E2CCA" w:rsidRPr="002E2CCA" w:rsidTr="002E04F4">
        <w:trPr>
          <w:trHeight w:val="379"/>
        </w:trPr>
        <w:tc>
          <w:tcPr>
            <w:tcW w:w="1676" w:type="dxa"/>
            <w:tcBorders>
              <w:top w:val="single" w:sz="4" w:space="0" w:color="auto"/>
              <w:left w:val="single" w:sz="4" w:space="0" w:color="auto"/>
              <w:bottom w:val="single" w:sz="4" w:space="0" w:color="auto"/>
              <w:right w:val="single" w:sz="4" w:space="0" w:color="auto"/>
            </w:tcBorders>
            <w:shd w:val="clear" w:color="auto" w:fill="auto"/>
          </w:tcPr>
          <w:p w:rsidR="002E2CCA" w:rsidRPr="002E04F4" w:rsidRDefault="002E2CCA" w:rsidP="002E04F4">
            <w:pPr>
              <w:spacing w:after="0" w:line="240" w:lineRule="auto"/>
              <w:jc w:val="center"/>
              <w:rPr>
                <w:rFonts w:ascii="Times New Roman" w:eastAsia="Times New Roman" w:hAnsi="Times New Roman" w:cs="Times New Roman"/>
                <w:b/>
                <w:color w:val="000000"/>
                <w:sz w:val="20"/>
                <w:szCs w:val="20"/>
                <w:lang w:eastAsia="en-GB"/>
              </w:rPr>
            </w:pPr>
          </w:p>
        </w:tc>
        <w:tc>
          <w:tcPr>
            <w:tcW w:w="2020" w:type="dxa"/>
            <w:tcBorders>
              <w:top w:val="single" w:sz="4" w:space="0" w:color="auto"/>
              <w:left w:val="nil"/>
              <w:bottom w:val="single" w:sz="4" w:space="0" w:color="auto"/>
              <w:right w:val="single" w:sz="4" w:space="0" w:color="auto"/>
            </w:tcBorders>
            <w:shd w:val="clear" w:color="auto" w:fill="auto"/>
          </w:tcPr>
          <w:p w:rsidR="002E2CCA" w:rsidRPr="002E04F4" w:rsidRDefault="002E2CCA" w:rsidP="002E04F4">
            <w:pPr>
              <w:spacing w:after="0" w:line="240" w:lineRule="auto"/>
              <w:jc w:val="center"/>
              <w:rPr>
                <w:rFonts w:ascii="Times New Roman" w:eastAsia="Times New Roman" w:hAnsi="Times New Roman" w:cs="Times New Roman"/>
                <w:b/>
                <w:color w:val="000000"/>
                <w:sz w:val="20"/>
                <w:szCs w:val="20"/>
                <w:lang w:eastAsia="en-GB"/>
              </w:rPr>
            </w:pPr>
            <w:r w:rsidRPr="002E04F4">
              <w:rPr>
                <w:rFonts w:ascii="Times New Roman" w:eastAsia="Times New Roman" w:hAnsi="Times New Roman" w:cs="Times New Roman"/>
                <w:b/>
                <w:color w:val="000000"/>
                <w:sz w:val="20"/>
                <w:szCs w:val="20"/>
                <w:lang w:eastAsia="en-GB"/>
              </w:rPr>
              <w:t>ITEM</w:t>
            </w:r>
          </w:p>
        </w:tc>
        <w:tc>
          <w:tcPr>
            <w:tcW w:w="5376" w:type="dxa"/>
            <w:tcBorders>
              <w:top w:val="single" w:sz="4" w:space="0" w:color="auto"/>
              <w:left w:val="nil"/>
              <w:bottom w:val="single" w:sz="4" w:space="0" w:color="auto"/>
              <w:right w:val="single" w:sz="4" w:space="0" w:color="auto"/>
            </w:tcBorders>
            <w:shd w:val="clear" w:color="auto" w:fill="auto"/>
          </w:tcPr>
          <w:p w:rsidR="002E2CCA" w:rsidRPr="002E04F4" w:rsidRDefault="002E2CCA" w:rsidP="002E04F4">
            <w:pPr>
              <w:spacing w:after="0" w:line="240" w:lineRule="auto"/>
              <w:jc w:val="center"/>
              <w:rPr>
                <w:rFonts w:ascii="Times New Roman" w:eastAsia="Times New Roman" w:hAnsi="Times New Roman" w:cs="Times New Roman"/>
                <w:b/>
                <w:color w:val="000000"/>
                <w:sz w:val="20"/>
                <w:szCs w:val="20"/>
                <w:lang w:eastAsia="en-GB"/>
              </w:rPr>
            </w:pPr>
            <w:r w:rsidRPr="002E04F4">
              <w:rPr>
                <w:rFonts w:ascii="Times New Roman" w:eastAsia="Times New Roman" w:hAnsi="Times New Roman" w:cs="Times New Roman"/>
                <w:b/>
                <w:color w:val="000000"/>
                <w:sz w:val="20"/>
                <w:szCs w:val="20"/>
                <w:lang w:eastAsia="en-GB"/>
              </w:rPr>
              <w:t>INSTRUCTIONS</w:t>
            </w:r>
          </w:p>
        </w:tc>
      </w:tr>
      <w:tr w:rsidR="00AD5269" w:rsidRPr="00A54988" w:rsidTr="002E04F4">
        <w:trPr>
          <w:trHeight w:val="855"/>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rsidR="002E2CCA" w:rsidRDefault="00A72EFC"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C0010</w:t>
            </w:r>
            <w:r w:rsidR="00A54988">
              <w:rPr>
                <w:rFonts w:ascii="Times New Roman" w:eastAsia="Times New Roman" w:hAnsi="Times New Roman" w:cs="Times New Roman"/>
                <w:color w:val="000000"/>
                <w:sz w:val="20"/>
                <w:szCs w:val="20"/>
                <w:lang w:eastAsia="en-GB"/>
              </w:rPr>
              <w:t xml:space="preserve"> </w:t>
            </w:r>
          </w:p>
          <w:p w:rsidR="00AD5269" w:rsidRPr="002E04F4" w:rsidRDefault="00A54988" w:rsidP="00AD5269">
            <w:pPr>
              <w:spacing w:after="0" w:line="240" w:lineRule="auto"/>
              <w:rPr>
                <w:rFonts w:ascii="Times New Roman" w:eastAsia="Times New Roman" w:hAnsi="Times New Roman" w:cs="Times New Roman"/>
                <w:color w:val="000000"/>
                <w:sz w:val="20"/>
                <w:szCs w:val="20"/>
                <w:lang w:eastAsia="en-GB"/>
              </w:rPr>
            </w:pPr>
            <w:del w:id="9" w:author="Author">
              <w:r w:rsidDel="00A5430C">
                <w:rPr>
                  <w:rFonts w:ascii="Times New Roman" w:eastAsia="Times New Roman" w:hAnsi="Times New Roman" w:cs="Times New Roman"/>
                  <w:color w:val="000000"/>
                  <w:sz w:val="20"/>
                  <w:szCs w:val="20"/>
                  <w:lang w:eastAsia="en-GB"/>
                </w:rPr>
                <w:delText>(</w:delText>
              </w:r>
              <w:r w:rsidR="00AD5269" w:rsidRPr="002E04F4" w:rsidDel="00A5430C">
                <w:rPr>
                  <w:rFonts w:ascii="Times New Roman" w:eastAsia="Times New Roman" w:hAnsi="Times New Roman" w:cs="Times New Roman"/>
                  <w:color w:val="000000"/>
                  <w:sz w:val="20"/>
                  <w:szCs w:val="20"/>
                  <w:lang w:eastAsia="en-GB"/>
                </w:rPr>
                <w:delText>A2</w:delText>
              </w:r>
              <w:r w:rsidDel="00A5430C">
                <w:rPr>
                  <w:rFonts w:ascii="Times New Roman" w:eastAsia="Times New Roman" w:hAnsi="Times New Roman" w:cs="Times New Roman"/>
                  <w:color w:val="000000"/>
                  <w:sz w:val="20"/>
                  <w:szCs w:val="20"/>
                  <w:lang w:eastAsia="en-GB"/>
                </w:rPr>
                <w:delText>)</w:delText>
              </w:r>
            </w:del>
          </w:p>
        </w:tc>
        <w:tc>
          <w:tcPr>
            <w:tcW w:w="2020" w:type="dxa"/>
            <w:tcBorders>
              <w:top w:val="single" w:sz="4" w:space="0" w:color="auto"/>
              <w:left w:val="nil"/>
              <w:bottom w:val="single" w:sz="4" w:space="0" w:color="auto"/>
              <w:right w:val="single" w:sz="4" w:space="0" w:color="auto"/>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 xml:space="preserve">Name of the </w:t>
            </w:r>
            <w:ins w:id="10" w:author="Author">
              <w:r w:rsidR="00B7399F">
                <w:rPr>
                  <w:rFonts w:ascii="Times New Roman" w:eastAsia="Times New Roman" w:hAnsi="Times New Roman" w:cs="Times New Roman"/>
                  <w:color w:val="000000"/>
                  <w:sz w:val="20"/>
                  <w:szCs w:val="20"/>
                  <w:lang w:eastAsia="en-GB"/>
                </w:rPr>
                <w:t xml:space="preserve">external </w:t>
              </w:r>
            </w:ins>
            <w:r w:rsidRPr="002E04F4">
              <w:rPr>
                <w:rFonts w:ascii="Times New Roman" w:eastAsia="Times New Roman" w:hAnsi="Times New Roman" w:cs="Times New Roman"/>
                <w:color w:val="000000"/>
                <w:sz w:val="20"/>
                <w:szCs w:val="20"/>
                <w:lang w:eastAsia="en-GB"/>
              </w:rPr>
              <w:t>counterparty</w:t>
            </w:r>
            <w:del w:id="11" w:author="Author">
              <w:r w:rsidRPr="002E04F4" w:rsidDel="00B7399F">
                <w:rPr>
                  <w:rFonts w:ascii="Times New Roman" w:eastAsia="Times New Roman" w:hAnsi="Times New Roman" w:cs="Times New Roman"/>
                  <w:color w:val="000000"/>
                  <w:sz w:val="20"/>
                  <w:szCs w:val="20"/>
                  <w:lang w:eastAsia="en-GB"/>
                </w:rPr>
                <w:delText xml:space="preserve"> of the Group</w:delText>
              </w:r>
            </w:del>
            <w:r w:rsidRPr="002E04F4">
              <w:rPr>
                <w:rFonts w:ascii="Times New Roman" w:eastAsia="Times New Roman" w:hAnsi="Times New Roman" w:cs="Times New Roman"/>
                <w:color w:val="000000"/>
                <w:sz w:val="20"/>
                <w:szCs w:val="20"/>
                <w:lang w:eastAsia="en-GB"/>
              </w:rPr>
              <w:t xml:space="preserve"> </w:t>
            </w:r>
          </w:p>
        </w:tc>
        <w:tc>
          <w:tcPr>
            <w:tcW w:w="5376" w:type="dxa"/>
            <w:tcBorders>
              <w:top w:val="single" w:sz="4" w:space="0" w:color="auto"/>
              <w:left w:val="nil"/>
              <w:bottom w:val="single" w:sz="4" w:space="0" w:color="auto"/>
              <w:right w:val="single" w:sz="4" w:space="0" w:color="auto"/>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 xml:space="preserve">This is the name of the </w:t>
            </w:r>
            <w:del w:id="12" w:author="Author">
              <w:r w:rsidRPr="002E04F4" w:rsidDel="00B7399F">
                <w:rPr>
                  <w:rFonts w:ascii="Times New Roman" w:eastAsia="Times New Roman" w:hAnsi="Times New Roman" w:cs="Times New Roman"/>
                  <w:color w:val="000000"/>
                  <w:sz w:val="20"/>
                  <w:szCs w:val="20"/>
                  <w:lang w:eastAsia="en-GB"/>
                </w:rPr>
                <w:delText>(</w:delText>
              </w:r>
            </w:del>
            <w:r w:rsidRPr="002E04F4">
              <w:rPr>
                <w:rFonts w:ascii="Times New Roman" w:eastAsia="Times New Roman" w:hAnsi="Times New Roman" w:cs="Times New Roman"/>
                <w:color w:val="000000"/>
                <w:sz w:val="20"/>
                <w:szCs w:val="20"/>
                <w:lang w:eastAsia="en-GB"/>
              </w:rPr>
              <w:t>external</w:t>
            </w:r>
            <w:del w:id="13" w:author="Author">
              <w:r w:rsidRPr="002E04F4" w:rsidDel="00B7399F">
                <w:rPr>
                  <w:rFonts w:ascii="Times New Roman" w:eastAsia="Times New Roman" w:hAnsi="Times New Roman" w:cs="Times New Roman"/>
                  <w:color w:val="000000"/>
                  <w:sz w:val="20"/>
                  <w:szCs w:val="20"/>
                  <w:lang w:eastAsia="en-GB"/>
                </w:rPr>
                <w:delText>)</w:delText>
              </w:r>
            </w:del>
            <w:r w:rsidRPr="002E04F4">
              <w:rPr>
                <w:rFonts w:ascii="Times New Roman" w:eastAsia="Times New Roman" w:hAnsi="Times New Roman" w:cs="Times New Roman"/>
                <w:color w:val="000000"/>
                <w:sz w:val="20"/>
                <w:szCs w:val="20"/>
                <w:lang w:eastAsia="en-GB"/>
              </w:rPr>
              <w:t xml:space="preserve"> counterparty of the group.</w:t>
            </w:r>
          </w:p>
        </w:tc>
      </w:tr>
      <w:tr w:rsidR="002E2CCA" w:rsidRPr="00D71D84" w:rsidTr="002E04F4">
        <w:trPr>
          <w:trHeight w:val="1140"/>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rsidR="002E2CCA" w:rsidRPr="00D71D84" w:rsidRDefault="00D20840" w:rsidP="00D20840">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C002</w:t>
            </w:r>
            <w:r w:rsidR="002E2CCA">
              <w:rPr>
                <w:rFonts w:ascii="Times New Roman" w:eastAsia="Times New Roman" w:hAnsi="Times New Roman" w:cs="Times New Roman"/>
                <w:color w:val="000000"/>
                <w:sz w:val="20"/>
                <w:szCs w:val="20"/>
                <w:lang w:eastAsia="en-GB"/>
              </w:rPr>
              <w:t>0</w:t>
            </w:r>
          </w:p>
        </w:tc>
        <w:tc>
          <w:tcPr>
            <w:tcW w:w="2020" w:type="dxa"/>
            <w:tcBorders>
              <w:top w:val="single" w:sz="4" w:space="0" w:color="auto"/>
              <w:left w:val="nil"/>
              <w:bottom w:val="single" w:sz="4" w:space="0" w:color="auto"/>
              <w:right w:val="single" w:sz="4" w:space="0" w:color="auto"/>
            </w:tcBorders>
            <w:shd w:val="clear" w:color="auto" w:fill="auto"/>
            <w:hideMark/>
          </w:tcPr>
          <w:p w:rsidR="002E2CCA" w:rsidRPr="00D71D84" w:rsidRDefault="00D20840" w:rsidP="002E2CCA">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I</w:t>
            </w:r>
            <w:r w:rsidRPr="00D20840">
              <w:rPr>
                <w:rFonts w:ascii="Times New Roman" w:eastAsia="Times New Roman" w:hAnsi="Times New Roman" w:cs="Times New Roman"/>
                <w:color w:val="000000"/>
                <w:sz w:val="20"/>
                <w:szCs w:val="20"/>
                <w:lang w:eastAsia="en-GB"/>
              </w:rPr>
              <w:t>dentification code of the counterparty of the Group</w:t>
            </w:r>
          </w:p>
        </w:tc>
        <w:tc>
          <w:tcPr>
            <w:tcW w:w="5376" w:type="dxa"/>
            <w:tcBorders>
              <w:top w:val="single" w:sz="4" w:space="0" w:color="auto"/>
              <w:left w:val="nil"/>
              <w:bottom w:val="single" w:sz="4" w:space="0" w:color="auto"/>
              <w:right w:val="single" w:sz="4" w:space="0" w:color="auto"/>
            </w:tcBorders>
            <w:shd w:val="clear" w:color="auto" w:fill="auto"/>
            <w:hideMark/>
          </w:tcPr>
          <w:p w:rsidR="000C51B9" w:rsidRDefault="002E2CCA" w:rsidP="002E2CCA">
            <w:pPr>
              <w:spacing w:after="0" w:line="240" w:lineRule="auto"/>
              <w:rPr>
                <w:ins w:id="14" w:author="Autho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w:t>
            </w:r>
            <w:ins w:id="15" w:author="Author">
              <w:r w:rsidR="000C51B9" w:rsidRPr="00043189">
                <w:rPr>
                  <w:rFonts w:ascii="Times New Roman" w:eastAsia="Times New Roman" w:hAnsi="Times New Roman" w:cs="Times New Roman"/>
                  <w:sz w:val="20"/>
                  <w:szCs w:val="20"/>
                  <w:lang w:eastAsia="en-GB"/>
                </w:rPr>
                <w:t>Legal Entity Identifier (LEI)</w:t>
              </w:r>
            </w:ins>
            <w:del w:id="16" w:author="Author">
              <w:r w:rsidRPr="00D71D84" w:rsidDel="000C51B9">
                <w:rPr>
                  <w:rFonts w:ascii="Times New Roman" w:eastAsia="Times New Roman" w:hAnsi="Times New Roman" w:cs="Times New Roman"/>
                  <w:color w:val="000000"/>
                  <w:sz w:val="20"/>
                  <w:szCs w:val="20"/>
                  <w:lang w:eastAsia="en-GB"/>
                </w:rPr>
                <w:delText>unique identification code</w:delText>
              </w:r>
            </w:del>
            <w:r w:rsidRPr="00D71D84">
              <w:rPr>
                <w:rFonts w:ascii="Times New Roman" w:eastAsia="Times New Roman" w:hAnsi="Times New Roman" w:cs="Times New Roman"/>
                <w:color w:val="000000"/>
                <w:sz w:val="20"/>
                <w:szCs w:val="20"/>
                <w:lang w:eastAsia="en-GB"/>
              </w:rPr>
              <w:t xml:space="preserve"> attached to the investor/buyer/transferee</w:t>
            </w:r>
            <w:del w:id="17" w:author="Author">
              <w:r w:rsidRPr="00D71D84" w:rsidDel="00F4273F">
                <w:rPr>
                  <w:rFonts w:ascii="Times New Roman" w:eastAsia="Times New Roman" w:hAnsi="Times New Roman" w:cs="Times New Roman"/>
                  <w:color w:val="000000"/>
                  <w:sz w:val="20"/>
                  <w:szCs w:val="20"/>
                  <w:lang w:eastAsia="en-GB"/>
                </w:rPr>
                <w:delText xml:space="preserve"> </w:delText>
              </w:r>
              <w:r w:rsidRPr="00043189" w:rsidDel="00F4273F">
                <w:rPr>
                  <w:rFonts w:ascii="Times New Roman" w:hAnsi="Times New Roman" w:cs="Times New Roman"/>
                  <w:sz w:val="20"/>
                  <w:szCs w:val="20"/>
                </w:rPr>
                <w:delText xml:space="preserve">by this order of priority </w:delText>
              </w:r>
            </w:del>
            <w:ins w:id="18" w:author="Author">
              <w:r w:rsidR="00F4273F">
                <w:rPr>
                  <w:rFonts w:ascii="Times New Roman" w:hAnsi="Times New Roman" w:cs="Times New Roman"/>
                  <w:sz w:val="20"/>
                  <w:szCs w:val="20"/>
                </w:rPr>
                <w:t xml:space="preserve"> </w:t>
              </w:r>
            </w:ins>
            <w:r w:rsidRPr="00043189">
              <w:rPr>
                <w:rFonts w:ascii="Times New Roman" w:hAnsi="Times New Roman" w:cs="Times New Roman"/>
                <w:sz w:val="20"/>
                <w:szCs w:val="20"/>
              </w:rPr>
              <w:t>if existent</w:t>
            </w:r>
            <w:ins w:id="19" w:author="Author">
              <w:r w:rsidR="000C51B9">
                <w:rPr>
                  <w:rFonts w:ascii="Times New Roman" w:hAnsi="Times New Roman" w:cs="Times New Roman"/>
                  <w:sz w:val="20"/>
                  <w:szCs w:val="20"/>
                </w:rPr>
                <w:t>.</w:t>
              </w:r>
            </w:ins>
            <w:del w:id="20" w:author="Author">
              <w:r w:rsidRPr="00043189" w:rsidDel="000C51B9">
                <w:rPr>
                  <w:rFonts w:ascii="Times New Roman" w:eastAsia="Times New Roman" w:hAnsi="Times New Roman" w:cs="Times New Roman"/>
                  <w:sz w:val="20"/>
                  <w:szCs w:val="20"/>
                  <w:lang w:eastAsia="en-GB"/>
                </w:rPr>
                <w:delText>:</w:delText>
              </w:r>
            </w:del>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r>
          </w:p>
          <w:p w:rsidR="002E2CCA" w:rsidDel="000C51B9" w:rsidRDefault="002E2CCA" w:rsidP="002E2CCA">
            <w:pPr>
              <w:spacing w:after="0" w:line="240" w:lineRule="auto"/>
              <w:rPr>
                <w:del w:id="21" w:author="Author"/>
                <w:rFonts w:ascii="Times New Roman" w:eastAsia="Times New Roman" w:hAnsi="Times New Roman" w:cs="Times New Roman"/>
                <w:sz w:val="20"/>
                <w:szCs w:val="20"/>
                <w:lang w:eastAsia="en-GB"/>
              </w:rPr>
            </w:pPr>
            <w:del w:id="22" w:author="Author">
              <w:r w:rsidRPr="00043189" w:rsidDel="000C51B9">
                <w:rPr>
                  <w:rFonts w:ascii="Times New Roman" w:eastAsia="Times New Roman" w:hAnsi="Times New Roman" w:cs="Times New Roman"/>
                  <w:sz w:val="20"/>
                  <w:szCs w:val="20"/>
                  <w:lang w:eastAsia="en-GB"/>
                </w:rPr>
                <w:delText xml:space="preserve">- Legal Entity Identifier (LEI); </w:delText>
              </w:r>
              <w:r w:rsidRPr="00043189" w:rsidDel="000C51B9">
                <w:rPr>
                  <w:rFonts w:ascii="Times New Roman" w:eastAsia="Times New Roman" w:hAnsi="Times New Roman" w:cs="Times New Roman"/>
                  <w:sz w:val="20"/>
                  <w:szCs w:val="20"/>
                  <w:lang w:eastAsia="en-GB"/>
                </w:rPr>
                <w:br/>
                <w:delText>- Specific code</w:delText>
              </w:r>
              <w:r w:rsidRPr="00043189" w:rsidDel="000C51B9">
                <w:rPr>
                  <w:rFonts w:ascii="Times New Roman" w:eastAsia="Times New Roman" w:hAnsi="Times New Roman" w:cs="Times New Roman"/>
                  <w:sz w:val="20"/>
                  <w:szCs w:val="20"/>
                  <w:lang w:eastAsia="en-GB"/>
                </w:rPr>
                <w:br/>
              </w:r>
              <w:r w:rsidRPr="00043189" w:rsidDel="000C51B9">
                <w:rPr>
                  <w:rFonts w:ascii="Times New Roman" w:eastAsia="Times New Roman" w:hAnsi="Times New Roman" w:cs="Times New Roman"/>
                  <w:sz w:val="20"/>
                  <w:szCs w:val="20"/>
                  <w:lang w:eastAsia="en-GB"/>
                </w:rPr>
                <w:br/>
              </w:r>
            </w:del>
            <w:ins w:id="23" w:author="Author">
              <w:r w:rsidR="000C51B9" w:rsidRPr="0061769B">
                <w:rPr>
                  <w:rFonts w:ascii="Times New Roman" w:hAnsi="Times New Roman" w:cs="Times New Roman"/>
                  <w:sz w:val="20"/>
                  <w:szCs w:val="20"/>
                </w:rPr>
                <w:t xml:space="preserve">If none is available this item </w:t>
              </w:r>
              <w:r w:rsidR="000C51B9" w:rsidRPr="006C2F0D">
                <w:rPr>
                  <w:rFonts w:ascii="Times New Roman" w:hAnsi="Times New Roman" w:cs="Times New Roman"/>
                  <w:sz w:val="20"/>
                  <w:szCs w:val="20"/>
                </w:rPr>
                <w:t xml:space="preserve">shall </w:t>
              </w:r>
              <w:r w:rsidR="000C51B9" w:rsidRPr="0061769B">
                <w:rPr>
                  <w:rFonts w:ascii="Times New Roman" w:hAnsi="Times New Roman" w:cs="Times New Roman"/>
                  <w:sz w:val="20"/>
                  <w:szCs w:val="20"/>
                </w:rPr>
                <w:t>not be reported</w:t>
              </w:r>
            </w:ins>
            <w:del w:id="24" w:author="Author">
              <w:r w:rsidRPr="008C309E" w:rsidDel="000C51B9">
                <w:rPr>
                  <w:rFonts w:ascii="Times New Roman" w:eastAsia="Times New Roman" w:hAnsi="Times New Roman" w:cs="Times New Roman"/>
                  <w:sz w:val="20"/>
                  <w:szCs w:val="20"/>
                  <w:lang w:eastAsia="en-GB"/>
                </w:rPr>
                <w:delText xml:space="preserve">Specific code: </w:delText>
              </w:r>
              <w:r w:rsidRPr="008C309E" w:rsidDel="000C51B9">
                <w:rPr>
                  <w:rFonts w:ascii="Times New Roman" w:eastAsia="Times New Roman" w:hAnsi="Times New Roman" w:cs="Times New Roman"/>
                  <w:sz w:val="20"/>
                  <w:szCs w:val="20"/>
                  <w:lang w:eastAsia="en-GB"/>
                </w:rPr>
                <w:br/>
                <w:delText>- For EEA insurance and reinsurance undertakings and other EEA regulated undertakings within the group: identification code used in the local market, attributed by the undertaking's competent supervisory authority</w:delText>
              </w:r>
              <w:r w:rsidDel="000C51B9">
                <w:rPr>
                  <w:rFonts w:ascii="Times New Roman" w:eastAsia="Times New Roman" w:hAnsi="Times New Roman" w:cs="Times New Roman"/>
                  <w:sz w:val="20"/>
                  <w:szCs w:val="20"/>
                  <w:lang w:eastAsia="en-GB"/>
                </w:rPr>
                <w:delText>;</w:delText>
              </w:r>
            </w:del>
          </w:p>
          <w:p w:rsidR="002E2CCA" w:rsidRPr="00D71D84" w:rsidRDefault="002E2CCA" w:rsidP="002E2CCA">
            <w:pPr>
              <w:spacing w:after="0" w:line="240" w:lineRule="auto"/>
              <w:rPr>
                <w:rFonts w:ascii="Times New Roman" w:eastAsia="Times New Roman" w:hAnsi="Times New Roman" w:cs="Times New Roman"/>
                <w:color w:val="000000"/>
                <w:sz w:val="20"/>
                <w:szCs w:val="20"/>
                <w:lang w:eastAsia="en-GB"/>
              </w:rPr>
            </w:pPr>
            <w:del w:id="25" w:author="Author">
              <w:r w:rsidRPr="008C309E" w:rsidDel="000C51B9">
                <w:rPr>
                  <w:rFonts w:ascii="Times New Roman" w:eastAsia="Times New Roman" w:hAnsi="Times New Roman" w:cs="Times New Roman"/>
                  <w:sz w:val="20"/>
                  <w:szCs w:val="20"/>
                  <w:lang w:eastAsia="en-GB"/>
                </w:rPr>
                <w:delText xml:space="preserve">- For non-EEA undertakings and non-regulated undertakings within the group, identification code will be provided by the group. When allocating an identification code to each non-EEA or non-regulated undertaking, </w:delText>
              </w:r>
              <w:r w:rsidDel="000C51B9">
                <w:rPr>
                  <w:rFonts w:ascii="Times New Roman" w:eastAsia="Times New Roman" w:hAnsi="Times New Roman" w:cs="Times New Roman"/>
                  <w:sz w:val="20"/>
                  <w:szCs w:val="20"/>
                  <w:lang w:eastAsia="en-GB"/>
                </w:rPr>
                <w:delText>the group</w:delText>
              </w:r>
              <w:r w:rsidRPr="008C309E" w:rsidDel="000C51B9">
                <w:rPr>
                  <w:rFonts w:ascii="Times New Roman" w:eastAsia="Times New Roman" w:hAnsi="Times New Roman" w:cs="Times New Roman"/>
                  <w:sz w:val="20"/>
                  <w:szCs w:val="20"/>
                  <w:lang w:eastAsia="en-GB"/>
                </w:rPr>
                <w:delText xml:space="preserve"> </w:delText>
              </w:r>
              <w:r w:rsidDel="000C51B9">
                <w:rPr>
                  <w:rFonts w:ascii="Times New Roman" w:eastAsia="Times New Roman" w:hAnsi="Times New Roman" w:cs="Times New Roman"/>
                  <w:sz w:val="20"/>
                  <w:szCs w:val="20"/>
                  <w:lang w:eastAsia="en-GB"/>
                </w:rPr>
                <w:delText xml:space="preserve">shall </w:delText>
              </w:r>
              <w:r w:rsidRPr="008C309E" w:rsidDel="000C51B9">
                <w:rPr>
                  <w:rFonts w:ascii="Times New Roman" w:eastAsia="Times New Roman" w:hAnsi="Times New Roman" w:cs="Times New Roman"/>
                  <w:sz w:val="20"/>
                  <w:szCs w:val="20"/>
                  <w:lang w:eastAsia="en-GB"/>
                </w:rPr>
                <w:delText xml:space="preserve">comply with the following format in a consistent manner: </w:delText>
              </w:r>
              <w:r w:rsidRPr="008C309E" w:rsidDel="000C51B9">
                <w:rPr>
                  <w:rFonts w:ascii="Times New Roman" w:eastAsia="Times New Roman" w:hAnsi="Times New Roman" w:cs="Times New Roman"/>
                  <w:sz w:val="20"/>
                  <w:szCs w:val="20"/>
                  <w:lang w:eastAsia="en-GB"/>
                </w:rPr>
                <w:br/>
                <w:delText xml:space="preserve"> identification code of the parent undertaking + </w:delText>
              </w:r>
              <w:r w:rsidRPr="008C309E" w:rsidDel="000C51B9">
                <w:rPr>
                  <w:rFonts w:ascii="Times New Roman" w:eastAsia="Times New Roman" w:hAnsi="Times New Roman" w:cs="Times New Roman"/>
                  <w:sz w:val="20"/>
                  <w:szCs w:val="20"/>
                  <w:lang w:eastAsia="en-GB"/>
                </w:rPr>
                <w:br/>
                <w:delText xml:space="preserve"> ISO 3166-1 alpha-2 code of the country of the undertaking + </w:delText>
              </w:r>
              <w:r w:rsidRPr="008C309E" w:rsidDel="000C51B9">
                <w:rPr>
                  <w:rFonts w:ascii="Times New Roman" w:eastAsia="Times New Roman" w:hAnsi="Times New Roman" w:cs="Times New Roman"/>
                  <w:sz w:val="20"/>
                  <w:szCs w:val="20"/>
                  <w:lang w:eastAsia="en-GB"/>
                </w:rPr>
                <w:br/>
                <w:delText xml:space="preserve"> 5 digits</w:delText>
              </w:r>
            </w:del>
          </w:p>
        </w:tc>
      </w:tr>
      <w:tr w:rsidR="002E2CCA" w:rsidRPr="00D71D84" w:rsidTr="002E04F4">
        <w:trPr>
          <w:trHeight w:val="1140"/>
        </w:trPr>
        <w:tc>
          <w:tcPr>
            <w:tcW w:w="1676" w:type="dxa"/>
            <w:tcBorders>
              <w:top w:val="nil"/>
              <w:left w:val="single" w:sz="4" w:space="0" w:color="auto"/>
              <w:bottom w:val="single" w:sz="4" w:space="0" w:color="auto"/>
              <w:right w:val="single" w:sz="4" w:space="0" w:color="auto"/>
            </w:tcBorders>
            <w:shd w:val="clear" w:color="auto" w:fill="auto"/>
          </w:tcPr>
          <w:p w:rsidR="002E2CCA" w:rsidRPr="008C309E" w:rsidRDefault="00E939A7" w:rsidP="002E2CC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w:t>
            </w:r>
            <w:r w:rsidR="002E2CCA" w:rsidRPr="00CE2B7F">
              <w:rPr>
                <w:rFonts w:ascii="Times New Roman" w:eastAsia="Times New Roman" w:hAnsi="Times New Roman" w:cs="Times New Roman"/>
                <w:sz w:val="20"/>
                <w:szCs w:val="20"/>
                <w:lang w:eastAsia="en-GB"/>
              </w:rPr>
              <w:t>0</w:t>
            </w:r>
          </w:p>
        </w:tc>
        <w:tc>
          <w:tcPr>
            <w:tcW w:w="2020" w:type="dxa"/>
            <w:tcBorders>
              <w:top w:val="nil"/>
              <w:left w:val="nil"/>
              <w:bottom w:val="single" w:sz="4" w:space="0" w:color="auto"/>
              <w:right w:val="single" w:sz="4" w:space="0" w:color="auto"/>
            </w:tcBorders>
            <w:shd w:val="clear" w:color="auto" w:fill="auto"/>
          </w:tcPr>
          <w:p w:rsidR="002E2CCA" w:rsidRPr="00CE2B7F" w:rsidRDefault="00D20840" w:rsidP="002E2CCA">
            <w:pPr>
              <w:spacing w:after="0" w:line="240" w:lineRule="auto"/>
              <w:rPr>
                <w:rFonts w:ascii="Times New Roman" w:eastAsia="Times New Roman" w:hAnsi="Times New Roman" w:cs="Times New Roman"/>
                <w:color w:val="000000"/>
                <w:sz w:val="20"/>
                <w:szCs w:val="20"/>
                <w:lang w:eastAsia="en-GB"/>
              </w:rPr>
            </w:pPr>
            <w:r w:rsidRPr="00D20840">
              <w:rPr>
                <w:rFonts w:ascii="Times New Roman" w:eastAsia="Times New Roman" w:hAnsi="Times New Roman" w:cs="Times New Roman"/>
                <w:color w:val="000000"/>
                <w:sz w:val="20"/>
                <w:szCs w:val="20"/>
                <w:lang w:eastAsia="en-GB"/>
              </w:rPr>
              <w:t>ID code type of the counterparty of the Group</w:t>
            </w:r>
          </w:p>
        </w:tc>
        <w:tc>
          <w:tcPr>
            <w:tcW w:w="5376" w:type="dxa"/>
            <w:tcBorders>
              <w:top w:val="nil"/>
              <w:left w:val="nil"/>
              <w:bottom w:val="single" w:sz="4" w:space="0" w:color="auto"/>
              <w:right w:val="single" w:sz="4" w:space="0" w:color="auto"/>
            </w:tcBorders>
            <w:shd w:val="clear" w:color="auto" w:fill="auto"/>
          </w:tcPr>
          <w:p w:rsidR="002E2CCA" w:rsidRPr="00D71D84" w:rsidRDefault="002E2CCA" w:rsidP="000C51B9">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Identification of the code used in item “</w:t>
            </w:r>
            <w:r w:rsidR="00D20840">
              <w:rPr>
                <w:rFonts w:ascii="Times New Roman" w:eastAsia="Times New Roman" w:hAnsi="Times New Roman" w:cs="Times New Roman"/>
                <w:color w:val="000000"/>
                <w:sz w:val="20"/>
                <w:szCs w:val="20"/>
                <w:lang w:eastAsia="en-GB"/>
              </w:rPr>
              <w:t>I</w:t>
            </w:r>
            <w:r w:rsidR="00D20840" w:rsidRPr="00D20840">
              <w:rPr>
                <w:rFonts w:ascii="Times New Roman" w:eastAsia="Times New Roman" w:hAnsi="Times New Roman" w:cs="Times New Roman"/>
                <w:color w:val="000000"/>
                <w:sz w:val="20"/>
                <w:szCs w:val="20"/>
                <w:lang w:eastAsia="en-GB"/>
              </w:rPr>
              <w:t>dentification code of the counterparty of the Group</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r>
            <w:del w:id="26" w:author="Author">
              <w:r w:rsidRPr="00CE2B7F" w:rsidDel="000C51B9">
                <w:rPr>
                  <w:rFonts w:ascii="Times New Roman" w:eastAsia="Times New Roman" w:hAnsi="Times New Roman" w:cs="Times New Roman"/>
                  <w:color w:val="000000"/>
                  <w:sz w:val="20"/>
                  <w:szCs w:val="20"/>
                  <w:lang w:eastAsia="en-GB"/>
                </w:rPr>
                <w:delText>2</w:delText>
              </w:r>
            </w:del>
            <w:ins w:id="27" w:author="Author">
              <w:r w:rsidR="000C51B9">
                <w:rPr>
                  <w:rFonts w:ascii="Times New Roman" w:eastAsia="Times New Roman" w:hAnsi="Times New Roman" w:cs="Times New Roman"/>
                  <w:color w:val="000000"/>
                  <w:sz w:val="20"/>
                  <w:szCs w:val="20"/>
                  <w:lang w:eastAsia="en-GB"/>
                </w:rPr>
                <w:t>9</w:t>
              </w:r>
            </w:ins>
            <w:r w:rsidRPr="00CE2B7F">
              <w:rPr>
                <w:rFonts w:ascii="Times New Roman" w:eastAsia="Times New Roman" w:hAnsi="Times New Roman" w:cs="Times New Roman"/>
                <w:color w:val="000000"/>
                <w:sz w:val="20"/>
                <w:szCs w:val="20"/>
                <w:lang w:eastAsia="en-GB"/>
              </w:rPr>
              <w:t xml:space="preserve"> - </w:t>
            </w:r>
            <w:del w:id="28" w:author="Author">
              <w:r w:rsidRPr="00CE2B7F" w:rsidDel="000C51B9">
                <w:rPr>
                  <w:rFonts w:ascii="Times New Roman" w:eastAsia="Times New Roman" w:hAnsi="Times New Roman" w:cs="Times New Roman"/>
                  <w:color w:val="000000"/>
                  <w:sz w:val="20"/>
                  <w:szCs w:val="20"/>
                  <w:lang w:eastAsia="en-GB"/>
                </w:rPr>
                <w:delText>Specific cod</w:delText>
              </w:r>
            </w:del>
            <w:ins w:id="29" w:author="Author">
              <w:r w:rsidR="000C51B9">
                <w:rPr>
                  <w:rFonts w:ascii="Times New Roman" w:eastAsia="Times New Roman" w:hAnsi="Times New Roman" w:cs="Times New Roman"/>
                  <w:color w:val="000000"/>
                  <w:sz w:val="20"/>
                  <w:szCs w:val="20"/>
                  <w:lang w:eastAsia="en-GB"/>
                </w:rPr>
                <w:t>Non</w:t>
              </w:r>
            </w:ins>
            <w:r w:rsidRPr="00CE2B7F">
              <w:rPr>
                <w:rFonts w:ascii="Times New Roman" w:eastAsia="Times New Roman" w:hAnsi="Times New Roman" w:cs="Times New Roman"/>
                <w:color w:val="000000"/>
                <w:sz w:val="20"/>
                <w:szCs w:val="20"/>
                <w:lang w:eastAsia="en-GB"/>
              </w:rPr>
              <w:t>e</w:t>
            </w:r>
          </w:p>
        </w:tc>
      </w:tr>
      <w:tr w:rsidR="00E939A7" w:rsidRPr="00A54988" w:rsidTr="002E04F4">
        <w:trPr>
          <w:trHeight w:val="1140"/>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rsidR="00E939A7" w:rsidRDefault="00E939A7" w:rsidP="002602A0">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C004</w:t>
            </w:r>
            <w:r w:rsidRPr="002602A0">
              <w:rPr>
                <w:rFonts w:ascii="Times New Roman" w:eastAsia="Times New Roman" w:hAnsi="Times New Roman" w:cs="Times New Roman"/>
                <w:color w:val="000000"/>
                <w:sz w:val="20"/>
                <w:szCs w:val="20"/>
                <w:lang w:eastAsia="en-GB"/>
              </w:rPr>
              <w:t>0</w:t>
            </w:r>
            <w:r>
              <w:rPr>
                <w:rFonts w:ascii="Times New Roman" w:eastAsia="Times New Roman" w:hAnsi="Times New Roman" w:cs="Times New Roman"/>
                <w:color w:val="000000"/>
                <w:sz w:val="20"/>
                <w:szCs w:val="20"/>
                <w:lang w:eastAsia="en-GB"/>
              </w:rPr>
              <w:t xml:space="preserve"> </w:t>
            </w:r>
          </w:p>
          <w:p w:rsidR="00E939A7" w:rsidRPr="002602A0" w:rsidRDefault="00E939A7" w:rsidP="002602A0">
            <w:pPr>
              <w:spacing w:after="0" w:line="240" w:lineRule="auto"/>
              <w:rPr>
                <w:rFonts w:ascii="Times New Roman" w:eastAsia="Times New Roman" w:hAnsi="Times New Roman" w:cs="Times New Roman"/>
                <w:color w:val="000000"/>
                <w:sz w:val="20"/>
                <w:szCs w:val="20"/>
                <w:lang w:eastAsia="en-GB"/>
              </w:rPr>
            </w:pPr>
            <w:del w:id="30" w:author="Author">
              <w:r w:rsidDel="00A5430C">
                <w:rPr>
                  <w:rFonts w:ascii="Times New Roman" w:eastAsia="Times New Roman" w:hAnsi="Times New Roman" w:cs="Times New Roman"/>
                  <w:color w:val="000000"/>
                  <w:sz w:val="20"/>
                  <w:szCs w:val="20"/>
                  <w:lang w:eastAsia="en-GB"/>
                </w:rPr>
                <w:delText>(</w:delText>
              </w:r>
              <w:r w:rsidRPr="002602A0" w:rsidDel="00A5430C">
                <w:rPr>
                  <w:rFonts w:ascii="Times New Roman" w:eastAsia="Times New Roman" w:hAnsi="Times New Roman" w:cs="Times New Roman"/>
                  <w:color w:val="000000"/>
                  <w:sz w:val="20"/>
                  <w:szCs w:val="20"/>
                  <w:lang w:eastAsia="en-GB"/>
                </w:rPr>
                <w:delText>A4</w:delText>
              </w:r>
              <w:r w:rsidDel="00A5430C">
                <w:rPr>
                  <w:rFonts w:ascii="Times New Roman" w:eastAsia="Times New Roman" w:hAnsi="Times New Roman" w:cs="Times New Roman"/>
                  <w:color w:val="000000"/>
                  <w:sz w:val="20"/>
                  <w:szCs w:val="20"/>
                  <w:lang w:eastAsia="en-GB"/>
                </w:rPr>
                <w:delText>)</w:delText>
              </w:r>
            </w:del>
          </w:p>
        </w:tc>
        <w:tc>
          <w:tcPr>
            <w:tcW w:w="2020" w:type="dxa"/>
            <w:tcBorders>
              <w:top w:val="single" w:sz="4" w:space="0" w:color="auto"/>
              <w:left w:val="single" w:sz="4" w:space="0" w:color="auto"/>
              <w:bottom w:val="single" w:sz="4" w:space="0" w:color="auto"/>
              <w:right w:val="single" w:sz="4" w:space="0" w:color="auto"/>
            </w:tcBorders>
            <w:shd w:val="clear" w:color="auto" w:fill="auto"/>
            <w:hideMark/>
          </w:tcPr>
          <w:p w:rsidR="00E939A7" w:rsidRPr="002602A0" w:rsidRDefault="00E939A7" w:rsidP="002602A0">
            <w:pPr>
              <w:spacing w:after="0" w:line="240" w:lineRule="auto"/>
              <w:rPr>
                <w:rFonts w:ascii="Times New Roman" w:eastAsia="Times New Roman" w:hAnsi="Times New Roman" w:cs="Times New Roman"/>
                <w:color w:val="000000"/>
                <w:sz w:val="20"/>
                <w:szCs w:val="20"/>
                <w:lang w:eastAsia="en-GB"/>
              </w:rPr>
            </w:pPr>
            <w:r w:rsidRPr="002602A0">
              <w:rPr>
                <w:rFonts w:ascii="Times New Roman" w:eastAsia="Times New Roman" w:hAnsi="Times New Roman" w:cs="Times New Roman"/>
                <w:color w:val="000000"/>
                <w:sz w:val="20"/>
                <w:szCs w:val="20"/>
                <w:lang w:eastAsia="en-GB"/>
              </w:rPr>
              <w:t xml:space="preserve">Country of </w:t>
            </w:r>
            <w:ins w:id="31" w:author="Author">
              <w:r w:rsidR="007348DF">
                <w:rPr>
                  <w:rFonts w:ascii="Times New Roman" w:eastAsia="Times New Roman" w:hAnsi="Times New Roman" w:cs="Times New Roman"/>
                  <w:color w:val="000000"/>
                  <w:sz w:val="20"/>
                  <w:szCs w:val="20"/>
                  <w:lang w:eastAsia="en-GB"/>
                </w:rPr>
                <w:t xml:space="preserve">the </w:t>
              </w:r>
            </w:ins>
            <w:r w:rsidRPr="002602A0">
              <w:rPr>
                <w:rFonts w:ascii="Times New Roman" w:eastAsia="Times New Roman" w:hAnsi="Times New Roman" w:cs="Times New Roman"/>
                <w:color w:val="000000"/>
                <w:sz w:val="20"/>
                <w:szCs w:val="20"/>
                <w:lang w:eastAsia="en-GB"/>
              </w:rPr>
              <w:t>exposure</w:t>
            </w:r>
            <w:del w:id="32" w:author="Author">
              <w:r w:rsidDel="00C67279">
                <w:rPr>
                  <w:rFonts w:ascii="Times New Roman" w:eastAsia="Times New Roman" w:hAnsi="Times New Roman" w:cs="Times New Roman"/>
                  <w:color w:val="000000"/>
                  <w:sz w:val="20"/>
                  <w:szCs w:val="20"/>
                  <w:lang w:eastAsia="en-GB"/>
                </w:rPr>
                <w:delText xml:space="preserve"> (closed list)</w:delText>
              </w:r>
            </w:del>
          </w:p>
        </w:tc>
        <w:tc>
          <w:tcPr>
            <w:tcW w:w="5376" w:type="dxa"/>
            <w:tcBorders>
              <w:top w:val="single" w:sz="4" w:space="0" w:color="auto"/>
              <w:left w:val="single" w:sz="4" w:space="0" w:color="auto"/>
              <w:bottom w:val="single" w:sz="4" w:space="0" w:color="auto"/>
              <w:right w:val="single" w:sz="4" w:space="0" w:color="auto"/>
            </w:tcBorders>
            <w:shd w:val="clear" w:color="auto" w:fill="auto"/>
            <w:hideMark/>
          </w:tcPr>
          <w:p w:rsidR="00E939A7" w:rsidRPr="002602A0" w:rsidRDefault="00E939A7" w:rsidP="00C67279">
            <w:pPr>
              <w:spacing w:after="0" w:line="240" w:lineRule="auto"/>
              <w:rPr>
                <w:rFonts w:ascii="Times New Roman" w:eastAsia="Times New Roman" w:hAnsi="Times New Roman" w:cs="Times New Roman"/>
                <w:color w:val="000000"/>
                <w:sz w:val="20"/>
                <w:szCs w:val="20"/>
                <w:lang w:eastAsia="en-GB"/>
              </w:rPr>
            </w:pPr>
            <w:r w:rsidRPr="002602A0">
              <w:rPr>
                <w:rFonts w:ascii="Times New Roman" w:eastAsia="Times New Roman" w:hAnsi="Times New Roman" w:cs="Times New Roman"/>
                <w:color w:val="000000"/>
                <w:sz w:val="20"/>
                <w:szCs w:val="20"/>
                <w:lang w:eastAsia="en-GB"/>
              </w:rPr>
              <w:t>Identify the ISO Code (3166-1 alpha-2) of country from which the exposure comes from. If there is an issuer of for example a</w:t>
            </w:r>
            <w:del w:id="33" w:author="Author">
              <w:r w:rsidRPr="002602A0" w:rsidDel="00C67279">
                <w:rPr>
                  <w:rFonts w:ascii="Times New Roman" w:eastAsia="Times New Roman" w:hAnsi="Times New Roman" w:cs="Times New Roman"/>
                  <w:color w:val="000000"/>
                  <w:sz w:val="20"/>
                  <w:szCs w:val="20"/>
                  <w:lang w:eastAsia="en-GB"/>
                </w:rPr>
                <w:delText>n</w:delText>
              </w:r>
            </w:del>
            <w:r w:rsidRPr="002602A0">
              <w:rPr>
                <w:rFonts w:ascii="Times New Roman" w:eastAsia="Times New Roman" w:hAnsi="Times New Roman" w:cs="Times New Roman"/>
                <w:color w:val="000000"/>
                <w:sz w:val="20"/>
                <w:szCs w:val="20"/>
                <w:lang w:eastAsia="en-GB"/>
              </w:rPr>
              <w:t xml:space="preserve"> </w:t>
            </w:r>
            <w:del w:id="34" w:author="Author">
              <w:r w:rsidRPr="002602A0" w:rsidDel="00C67279">
                <w:rPr>
                  <w:rFonts w:ascii="Times New Roman" w:eastAsia="Times New Roman" w:hAnsi="Times New Roman" w:cs="Times New Roman"/>
                  <w:color w:val="000000"/>
                  <w:sz w:val="20"/>
                  <w:szCs w:val="20"/>
                  <w:lang w:eastAsia="en-GB"/>
                </w:rPr>
                <w:delText>entity</w:delText>
              </w:r>
            </w:del>
            <w:ins w:id="35" w:author="Author">
              <w:r w:rsidR="00C67279">
                <w:rPr>
                  <w:rFonts w:ascii="Times New Roman" w:eastAsia="Times New Roman" w:hAnsi="Times New Roman" w:cs="Times New Roman"/>
                  <w:color w:val="000000"/>
                  <w:sz w:val="20"/>
                  <w:szCs w:val="20"/>
                  <w:lang w:eastAsia="en-GB"/>
                </w:rPr>
                <w:t>bond</w:t>
              </w:r>
            </w:ins>
            <w:r w:rsidRPr="002602A0">
              <w:rPr>
                <w:rFonts w:ascii="Times New Roman" w:eastAsia="Times New Roman" w:hAnsi="Times New Roman" w:cs="Times New Roman"/>
                <w:color w:val="000000"/>
                <w:sz w:val="20"/>
                <w:szCs w:val="20"/>
                <w:lang w:eastAsia="en-GB"/>
              </w:rPr>
              <w:t xml:space="preserve">, this is the country where </w:t>
            </w:r>
            <w:proofErr w:type="gramStart"/>
            <w:r w:rsidRPr="002602A0">
              <w:rPr>
                <w:rFonts w:ascii="Times New Roman" w:eastAsia="Times New Roman" w:hAnsi="Times New Roman" w:cs="Times New Roman"/>
                <w:color w:val="000000"/>
                <w:sz w:val="20"/>
                <w:szCs w:val="20"/>
                <w:lang w:eastAsia="en-GB"/>
              </w:rPr>
              <w:t>the headquarter</w:t>
            </w:r>
            <w:proofErr w:type="gramEnd"/>
            <w:r w:rsidRPr="002602A0">
              <w:rPr>
                <w:rFonts w:ascii="Times New Roman" w:eastAsia="Times New Roman" w:hAnsi="Times New Roman" w:cs="Times New Roman"/>
                <w:color w:val="000000"/>
                <w:sz w:val="20"/>
                <w:szCs w:val="20"/>
                <w:lang w:eastAsia="en-GB"/>
              </w:rPr>
              <w:t xml:space="preserve"> of the entity issu</w:t>
            </w:r>
            <w:ins w:id="36" w:author="Author">
              <w:r w:rsidR="00C67279">
                <w:rPr>
                  <w:rFonts w:ascii="Times New Roman" w:eastAsia="Times New Roman" w:hAnsi="Times New Roman" w:cs="Times New Roman"/>
                  <w:color w:val="000000"/>
                  <w:sz w:val="20"/>
                  <w:szCs w:val="20"/>
                  <w:lang w:eastAsia="en-GB"/>
                </w:rPr>
                <w:t>ing the bond</w:t>
              </w:r>
            </w:ins>
            <w:del w:id="37" w:author="Author">
              <w:r w:rsidRPr="002602A0" w:rsidDel="00C67279">
                <w:rPr>
                  <w:rFonts w:ascii="Times New Roman" w:eastAsia="Times New Roman" w:hAnsi="Times New Roman" w:cs="Times New Roman"/>
                  <w:color w:val="000000"/>
                  <w:sz w:val="20"/>
                  <w:szCs w:val="20"/>
                  <w:lang w:eastAsia="en-GB"/>
                </w:rPr>
                <w:delText>er</w:delText>
              </w:r>
            </w:del>
            <w:r w:rsidRPr="002602A0">
              <w:rPr>
                <w:rFonts w:ascii="Times New Roman" w:eastAsia="Times New Roman" w:hAnsi="Times New Roman" w:cs="Times New Roman"/>
                <w:color w:val="000000"/>
                <w:sz w:val="20"/>
                <w:szCs w:val="20"/>
                <w:lang w:eastAsia="en-GB"/>
              </w:rPr>
              <w:t xml:space="preserve"> is located. </w:t>
            </w:r>
          </w:p>
        </w:tc>
      </w:tr>
      <w:tr w:rsidR="00AD5269" w:rsidRPr="00A54988" w:rsidTr="002E04F4">
        <w:trPr>
          <w:trHeight w:val="3637"/>
        </w:trPr>
        <w:tc>
          <w:tcPr>
            <w:tcW w:w="1676" w:type="dxa"/>
            <w:tcBorders>
              <w:top w:val="single" w:sz="4" w:space="0" w:color="auto"/>
              <w:left w:val="single" w:sz="4" w:space="0" w:color="000000"/>
              <w:bottom w:val="nil"/>
              <w:right w:val="single" w:sz="4" w:space="0" w:color="000000"/>
            </w:tcBorders>
            <w:shd w:val="clear" w:color="auto" w:fill="auto"/>
            <w:hideMark/>
          </w:tcPr>
          <w:p w:rsidR="002E2CCA" w:rsidRDefault="00A72EFC"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lastRenderedPageBreak/>
              <w:t>C00</w:t>
            </w:r>
            <w:r w:rsidR="00E939A7">
              <w:rPr>
                <w:rFonts w:ascii="Times New Roman" w:eastAsia="Times New Roman" w:hAnsi="Times New Roman" w:cs="Times New Roman"/>
                <w:color w:val="000000"/>
                <w:sz w:val="20"/>
                <w:szCs w:val="20"/>
                <w:lang w:eastAsia="en-GB"/>
              </w:rPr>
              <w:t>5</w:t>
            </w:r>
            <w:r w:rsidRPr="002E04F4">
              <w:rPr>
                <w:rFonts w:ascii="Times New Roman" w:eastAsia="Times New Roman" w:hAnsi="Times New Roman" w:cs="Times New Roman"/>
                <w:color w:val="000000"/>
                <w:sz w:val="20"/>
                <w:szCs w:val="20"/>
                <w:lang w:eastAsia="en-GB"/>
              </w:rPr>
              <w:t>0</w:t>
            </w:r>
            <w:r w:rsidR="00F41B21">
              <w:rPr>
                <w:rFonts w:ascii="Times New Roman" w:eastAsia="Times New Roman" w:hAnsi="Times New Roman" w:cs="Times New Roman"/>
                <w:color w:val="000000"/>
                <w:sz w:val="20"/>
                <w:szCs w:val="20"/>
                <w:lang w:eastAsia="en-GB"/>
              </w:rPr>
              <w:t xml:space="preserve"> </w:t>
            </w:r>
          </w:p>
          <w:p w:rsidR="00AD5269" w:rsidRPr="002E04F4" w:rsidRDefault="00F41B21" w:rsidP="00AD5269">
            <w:pPr>
              <w:spacing w:after="0" w:line="240" w:lineRule="auto"/>
              <w:rPr>
                <w:rFonts w:ascii="Times New Roman" w:eastAsia="Times New Roman" w:hAnsi="Times New Roman" w:cs="Times New Roman"/>
                <w:color w:val="000000"/>
                <w:sz w:val="20"/>
                <w:szCs w:val="20"/>
                <w:lang w:eastAsia="en-GB"/>
              </w:rPr>
            </w:pPr>
            <w:del w:id="38" w:author="Author">
              <w:r w:rsidDel="00A5430C">
                <w:rPr>
                  <w:rFonts w:ascii="Times New Roman" w:eastAsia="Times New Roman" w:hAnsi="Times New Roman" w:cs="Times New Roman"/>
                  <w:color w:val="000000"/>
                  <w:sz w:val="20"/>
                  <w:szCs w:val="20"/>
                  <w:lang w:eastAsia="en-GB"/>
                </w:rPr>
                <w:delText>(</w:delText>
              </w:r>
              <w:r w:rsidR="00AD5269" w:rsidRPr="002E04F4" w:rsidDel="00A5430C">
                <w:rPr>
                  <w:rFonts w:ascii="Times New Roman" w:eastAsia="Times New Roman" w:hAnsi="Times New Roman" w:cs="Times New Roman"/>
                  <w:color w:val="000000"/>
                  <w:sz w:val="20"/>
                  <w:szCs w:val="20"/>
                  <w:lang w:eastAsia="en-GB"/>
                </w:rPr>
                <w:delText>A3</w:delText>
              </w:r>
              <w:r w:rsidDel="00A5430C">
                <w:rPr>
                  <w:rFonts w:ascii="Times New Roman" w:eastAsia="Times New Roman" w:hAnsi="Times New Roman" w:cs="Times New Roman"/>
                  <w:color w:val="000000"/>
                  <w:sz w:val="20"/>
                  <w:szCs w:val="20"/>
                  <w:lang w:eastAsia="en-GB"/>
                </w:rPr>
                <w:delText>)</w:delText>
              </w:r>
            </w:del>
          </w:p>
        </w:tc>
        <w:tc>
          <w:tcPr>
            <w:tcW w:w="2020" w:type="dxa"/>
            <w:tcBorders>
              <w:top w:val="single" w:sz="4" w:space="0" w:color="auto"/>
              <w:left w:val="nil"/>
              <w:bottom w:val="nil"/>
              <w:right w:val="single" w:sz="4" w:space="0" w:color="000000"/>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Nature of exposure</w:t>
            </w:r>
          </w:p>
        </w:tc>
        <w:tc>
          <w:tcPr>
            <w:tcW w:w="5376" w:type="dxa"/>
            <w:tcBorders>
              <w:top w:val="single" w:sz="4" w:space="0" w:color="auto"/>
              <w:left w:val="nil"/>
              <w:bottom w:val="nil"/>
              <w:right w:val="single" w:sz="4" w:space="0" w:color="000000"/>
            </w:tcBorders>
            <w:shd w:val="clear" w:color="auto" w:fill="auto"/>
            <w:hideMark/>
          </w:tcPr>
          <w:p w:rsidR="00E939A7" w:rsidDel="00D47BA4" w:rsidRDefault="00AD5269" w:rsidP="00E939A7">
            <w:pPr>
              <w:spacing w:after="0" w:line="240" w:lineRule="auto"/>
              <w:rPr>
                <w:del w:id="39" w:author="Autho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Description of the type of exposure. Derivatives and collaterals are also to be included as well as exposures to sovereign counterparties. If there is more than one type of exposure per counterparty, separate entries have to be reported</w:t>
            </w:r>
            <w:r w:rsidR="00F22EAB" w:rsidRPr="002E04F4">
              <w:rPr>
                <w:rFonts w:ascii="Times New Roman" w:eastAsia="Times New Roman" w:hAnsi="Times New Roman" w:cs="Times New Roman"/>
                <w:color w:val="000000"/>
                <w:sz w:val="20"/>
                <w:szCs w:val="20"/>
                <w:lang w:eastAsia="en-GB"/>
              </w:rPr>
              <w:t xml:space="preserve"> in separate lines</w:t>
            </w:r>
            <w:r w:rsidRPr="002E04F4">
              <w:rPr>
                <w:rFonts w:ascii="Times New Roman" w:eastAsia="Times New Roman" w:hAnsi="Times New Roman" w:cs="Times New Roman"/>
                <w:color w:val="000000"/>
                <w:sz w:val="20"/>
                <w:szCs w:val="20"/>
                <w:lang w:eastAsia="en-GB"/>
              </w:rPr>
              <w:t xml:space="preserve">. </w:t>
            </w:r>
            <w:r w:rsidR="00E939A7">
              <w:rPr>
                <w:rFonts w:ascii="Times New Roman" w:eastAsia="Times New Roman" w:hAnsi="Times New Roman" w:cs="Times New Roman"/>
                <w:color w:val="000000"/>
                <w:sz w:val="20"/>
                <w:szCs w:val="20"/>
                <w:lang w:eastAsia="en-GB"/>
              </w:rPr>
              <w:t>The f</w:t>
            </w:r>
            <w:r w:rsidR="00F47B17" w:rsidRPr="002E04F4">
              <w:rPr>
                <w:rFonts w:ascii="Times New Roman" w:eastAsia="Times New Roman" w:hAnsi="Times New Roman" w:cs="Times New Roman"/>
                <w:color w:val="000000"/>
                <w:sz w:val="20"/>
                <w:szCs w:val="20"/>
                <w:lang w:eastAsia="en-GB"/>
              </w:rPr>
              <w:t>ollowing close</w:t>
            </w:r>
            <w:ins w:id="40" w:author="Author">
              <w:r w:rsidR="00BE1701">
                <w:rPr>
                  <w:rFonts w:ascii="Times New Roman" w:eastAsia="Times New Roman" w:hAnsi="Times New Roman" w:cs="Times New Roman"/>
                  <w:color w:val="000000"/>
                  <w:sz w:val="20"/>
                  <w:szCs w:val="20"/>
                  <w:lang w:eastAsia="en-GB"/>
                </w:rPr>
                <w:t>d</w:t>
              </w:r>
            </w:ins>
            <w:r w:rsidR="00F47B17" w:rsidRPr="002E04F4">
              <w:rPr>
                <w:rFonts w:ascii="Times New Roman" w:eastAsia="Times New Roman" w:hAnsi="Times New Roman" w:cs="Times New Roman"/>
                <w:color w:val="000000"/>
                <w:sz w:val="20"/>
                <w:szCs w:val="20"/>
                <w:lang w:eastAsia="en-GB"/>
              </w:rPr>
              <w:t xml:space="preserve"> list shall be used:</w:t>
            </w:r>
            <w:r w:rsidRPr="002E04F4">
              <w:rPr>
                <w:rFonts w:ascii="Times New Roman" w:eastAsia="Times New Roman" w:hAnsi="Times New Roman" w:cs="Times New Roman"/>
                <w:sz w:val="20"/>
                <w:szCs w:val="20"/>
                <w:lang w:eastAsia="en-GB"/>
              </w:rPr>
              <w:t>:</w:t>
            </w:r>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1 </w:t>
            </w:r>
            <w:r w:rsidRPr="002E04F4">
              <w:rPr>
                <w:rFonts w:ascii="Times New Roman" w:eastAsia="Times New Roman" w:hAnsi="Times New Roman" w:cs="Times New Roman"/>
                <w:sz w:val="20"/>
                <w:szCs w:val="20"/>
                <w:lang w:eastAsia="en-GB"/>
              </w:rPr>
              <w:t>-</w:t>
            </w:r>
            <w:r w:rsidR="00363F42">
              <w:rPr>
                <w:rFonts w:ascii="Times New Roman" w:eastAsia="Times New Roman" w:hAnsi="Times New Roman" w:cs="Times New Roman"/>
                <w:sz w:val="20"/>
                <w:szCs w:val="20"/>
                <w:lang w:eastAsia="en-GB"/>
              </w:rPr>
              <w:t xml:space="preserve"> </w:t>
            </w:r>
            <w:r w:rsidRPr="002E04F4">
              <w:rPr>
                <w:rFonts w:ascii="Times New Roman" w:eastAsia="Times New Roman" w:hAnsi="Times New Roman" w:cs="Times New Roman"/>
                <w:sz w:val="20"/>
                <w:szCs w:val="20"/>
                <w:lang w:eastAsia="en-GB"/>
              </w:rPr>
              <w:t xml:space="preserve">Assets – </w:t>
            </w:r>
            <w:del w:id="41" w:author="Author">
              <w:r w:rsidRPr="002E04F4" w:rsidDel="00BE1701">
                <w:rPr>
                  <w:rFonts w:ascii="Times New Roman" w:eastAsia="Times New Roman" w:hAnsi="Times New Roman" w:cs="Times New Roman"/>
                  <w:sz w:val="20"/>
                  <w:szCs w:val="20"/>
                  <w:lang w:eastAsia="en-GB"/>
                </w:rPr>
                <w:delText>Bonds</w:delText>
              </w:r>
            </w:del>
            <w:ins w:id="42" w:author="Author">
              <w:r w:rsidR="00BE1701">
                <w:rPr>
                  <w:rFonts w:ascii="Times New Roman" w:eastAsia="Times New Roman" w:hAnsi="Times New Roman" w:cs="Times New Roman"/>
                  <w:sz w:val="20"/>
                  <w:szCs w:val="20"/>
                  <w:lang w:eastAsia="en-GB"/>
                </w:rPr>
                <w:t>b</w:t>
              </w:r>
              <w:r w:rsidR="00BE1701" w:rsidRPr="002E04F4">
                <w:rPr>
                  <w:rFonts w:ascii="Times New Roman" w:eastAsia="Times New Roman" w:hAnsi="Times New Roman" w:cs="Times New Roman"/>
                  <w:sz w:val="20"/>
                  <w:szCs w:val="20"/>
                  <w:lang w:eastAsia="en-GB"/>
                </w:rPr>
                <w:t>onds</w:t>
              </w:r>
            </w:ins>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2 </w:t>
            </w:r>
            <w:r w:rsidRPr="002E04F4">
              <w:rPr>
                <w:rFonts w:ascii="Times New Roman" w:eastAsia="Times New Roman" w:hAnsi="Times New Roman" w:cs="Times New Roman"/>
                <w:sz w:val="20"/>
                <w:szCs w:val="20"/>
                <w:lang w:eastAsia="en-GB"/>
              </w:rPr>
              <w:t xml:space="preserve">- Assets – </w:t>
            </w:r>
            <w:del w:id="43" w:author="Author">
              <w:r w:rsidRPr="002E04F4" w:rsidDel="00BE1701">
                <w:rPr>
                  <w:rFonts w:ascii="Times New Roman" w:eastAsia="Times New Roman" w:hAnsi="Times New Roman" w:cs="Times New Roman"/>
                  <w:sz w:val="20"/>
                  <w:szCs w:val="20"/>
                  <w:lang w:eastAsia="en-GB"/>
                </w:rPr>
                <w:delText xml:space="preserve">Equity </w:delText>
              </w:r>
            </w:del>
            <w:ins w:id="44" w:author="Author">
              <w:r w:rsidR="00BE1701">
                <w:rPr>
                  <w:rFonts w:ascii="Times New Roman" w:eastAsia="Times New Roman" w:hAnsi="Times New Roman" w:cs="Times New Roman"/>
                  <w:sz w:val="20"/>
                  <w:szCs w:val="20"/>
                  <w:lang w:eastAsia="en-GB"/>
                </w:rPr>
                <w:t>e</w:t>
              </w:r>
              <w:r w:rsidR="00BE1701" w:rsidRPr="002E04F4">
                <w:rPr>
                  <w:rFonts w:ascii="Times New Roman" w:eastAsia="Times New Roman" w:hAnsi="Times New Roman" w:cs="Times New Roman"/>
                  <w:sz w:val="20"/>
                  <w:szCs w:val="20"/>
                  <w:lang w:eastAsia="en-GB"/>
                </w:rPr>
                <w:t xml:space="preserve">quity </w:t>
              </w:r>
            </w:ins>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3 </w:t>
            </w:r>
            <w:r w:rsidRPr="002E04F4">
              <w:rPr>
                <w:rFonts w:ascii="Times New Roman" w:eastAsia="Times New Roman" w:hAnsi="Times New Roman" w:cs="Times New Roman"/>
                <w:sz w:val="20"/>
                <w:szCs w:val="20"/>
                <w:lang w:eastAsia="en-GB"/>
              </w:rPr>
              <w:t>- Assets - reinsurance</w:t>
            </w:r>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4 </w:t>
            </w:r>
            <w:r w:rsidRPr="002E04F4">
              <w:rPr>
                <w:rFonts w:ascii="Times New Roman" w:eastAsia="Times New Roman" w:hAnsi="Times New Roman" w:cs="Times New Roman"/>
                <w:sz w:val="20"/>
                <w:szCs w:val="20"/>
                <w:lang w:eastAsia="en-GB"/>
              </w:rPr>
              <w:t>- Assets – others</w:t>
            </w:r>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5 </w:t>
            </w:r>
            <w:r w:rsidRPr="002E04F4">
              <w:rPr>
                <w:rFonts w:ascii="Times New Roman" w:eastAsia="Times New Roman" w:hAnsi="Times New Roman" w:cs="Times New Roman"/>
                <w:sz w:val="20"/>
                <w:szCs w:val="20"/>
                <w:lang w:eastAsia="en-GB"/>
              </w:rPr>
              <w:t>- Liabiliti</w:t>
            </w:r>
            <w:del w:id="45" w:author="Author">
              <w:r w:rsidRPr="002E04F4" w:rsidDel="00363F42">
                <w:rPr>
                  <w:rFonts w:ascii="Times New Roman" w:eastAsia="Times New Roman" w:hAnsi="Times New Roman" w:cs="Times New Roman"/>
                  <w:sz w:val="20"/>
                  <w:szCs w:val="20"/>
                  <w:lang w:eastAsia="en-GB"/>
                </w:rPr>
                <w:delText>t</w:delText>
              </w:r>
            </w:del>
            <w:r w:rsidRPr="002E04F4">
              <w:rPr>
                <w:rFonts w:ascii="Times New Roman" w:eastAsia="Times New Roman" w:hAnsi="Times New Roman" w:cs="Times New Roman"/>
                <w:sz w:val="20"/>
                <w:szCs w:val="20"/>
                <w:lang w:eastAsia="en-GB"/>
              </w:rPr>
              <w:t>es – insurance</w:t>
            </w:r>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6  </w:t>
            </w:r>
            <w:r w:rsidRPr="002E04F4">
              <w:rPr>
                <w:rFonts w:ascii="Times New Roman" w:eastAsia="Times New Roman" w:hAnsi="Times New Roman" w:cs="Times New Roman"/>
                <w:sz w:val="20"/>
                <w:szCs w:val="20"/>
                <w:lang w:eastAsia="en-GB"/>
              </w:rPr>
              <w:t>- Liabilities – loans</w:t>
            </w:r>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7  </w:t>
            </w:r>
            <w:r w:rsidRPr="002E04F4">
              <w:rPr>
                <w:rFonts w:ascii="Times New Roman" w:eastAsia="Times New Roman" w:hAnsi="Times New Roman" w:cs="Times New Roman"/>
                <w:sz w:val="20"/>
                <w:szCs w:val="20"/>
                <w:lang w:eastAsia="en-GB"/>
              </w:rPr>
              <w:t>- Liabilities – debts</w:t>
            </w:r>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8  </w:t>
            </w:r>
            <w:r w:rsidRPr="002E04F4">
              <w:rPr>
                <w:rFonts w:ascii="Times New Roman" w:eastAsia="Times New Roman" w:hAnsi="Times New Roman" w:cs="Times New Roman"/>
                <w:sz w:val="20"/>
                <w:szCs w:val="20"/>
                <w:lang w:eastAsia="en-GB"/>
              </w:rPr>
              <w:t>- Liabilities – others</w:t>
            </w:r>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9  </w:t>
            </w:r>
            <w:r w:rsidRPr="002E04F4">
              <w:rPr>
                <w:rFonts w:ascii="Times New Roman" w:eastAsia="Times New Roman" w:hAnsi="Times New Roman" w:cs="Times New Roman"/>
                <w:sz w:val="20"/>
                <w:szCs w:val="20"/>
                <w:lang w:eastAsia="en-GB"/>
              </w:rPr>
              <w:t>- Off-balance-sheet</w:t>
            </w:r>
            <w:r w:rsidR="00E939A7" w:rsidRPr="002E2832">
              <w:rPr>
                <w:rFonts w:ascii="Times New Roman" w:eastAsia="Times New Roman" w:hAnsi="Times New Roman" w:cs="Times New Roman"/>
                <w:color w:val="000000"/>
                <w:sz w:val="20"/>
                <w:szCs w:val="20"/>
                <w:lang w:eastAsia="en-GB"/>
              </w:rPr>
              <w:t xml:space="preserve"> </w:t>
            </w:r>
            <w:ins w:id="46" w:author="Author">
              <w:r w:rsidR="00D47BA4" w:rsidRPr="002E04F4">
                <w:rPr>
                  <w:rFonts w:ascii="Times New Roman" w:hAnsi="Times New Roman" w:cs="Times New Roman"/>
                  <w:sz w:val="20"/>
                  <w:szCs w:val="20"/>
                  <w:lang w:val="en-US"/>
                </w:rPr>
                <w:t>(</w:t>
              </w:r>
              <w:r w:rsidR="00D47BA4" w:rsidRPr="002E04F4">
                <w:rPr>
                  <w:rFonts w:ascii="Times New Roman" w:eastAsia="Tahoma" w:hAnsi="Times New Roman" w:cs="Times New Roman"/>
                  <w:sz w:val="20"/>
                  <w:szCs w:val="20"/>
                  <w:lang w:val="en-US"/>
                </w:rPr>
                <w:t xml:space="preserve">contingent </w:t>
              </w:r>
              <w:r w:rsidR="00D47BA4" w:rsidRPr="002E04F4">
                <w:rPr>
                  <w:rFonts w:ascii="Times New Roman" w:hAnsi="Times New Roman" w:cs="Times New Roman"/>
                  <w:sz w:val="20"/>
                  <w:szCs w:val="20"/>
                  <w:lang w:val="en-US"/>
                </w:rPr>
                <w:t>asset)</w:t>
              </w:r>
            </w:ins>
          </w:p>
          <w:p w:rsidR="00D47BA4" w:rsidRPr="002E04F4" w:rsidRDefault="00D47BA4" w:rsidP="00D47BA4">
            <w:pPr>
              <w:spacing w:after="0" w:line="240" w:lineRule="auto"/>
              <w:rPr>
                <w:ins w:id="47" w:author="Author"/>
                <w:rFonts w:ascii="Times New Roman" w:eastAsia="Times New Roman" w:hAnsi="Times New Roman" w:cs="Times New Roman"/>
                <w:color w:val="000000"/>
                <w:sz w:val="20"/>
                <w:szCs w:val="20"/>
                <w:lang w:eastAsia="en-GB"/>
              </w:rPr>
            </w:pPr>
          </w:p>
          <w:p w:rsidR="00E939A7" w:rsidRDefault="00D47BA4" w:rsidP="00D47BA4">
            <w:pPr>
              <w:spacing w:after="0" w:line="240" w:lineRule="auto"/>
              <w:rPr>
                <w:ins w:id="48" w:author="Author"/>
                <w:rFonts w:ascii="Times New Roman" w:hAnsi="Times New Roman" w:cs="Times New Roman"/>
                <w:sz w:val="20"/>
                <w:szCs w:val="20"/>
                <w:lang w:val="en-US"/>
              </w:rPr>
            </w:pPr>
            <w:ins w:id="49" w:author="Author">
              <w:r>
                <w:rPr>
                  <w:rFonts w:ascii="Times New Roman" w:hAnsi="Times New Roman" w:cs="Times New Roman"/>
                  <w:sz w:val="20"/>
                  <w:szCs w:val="20"/>
                  <w:lang w:val="en-US"/>
                </w:rPr>
                <w:t xml:space="preserve">10 </w:t>
              </w:r>
              <w:del w:id="50" w:author="Author">
                <w:r w:rsidDel="00BE1701">
                  <w:rPr>
                    <w:rFonts w:ascii="Times New Roman" w:hAnsi="Times New Roman" w:cs="Times New Roman"/>
                    <w:sz w:val="20"/>
                    <w:szCs w:val="20"/>
                    <w:lang w:val="en-US"/>
                  </w:rPr>
                  <w:delText>-</w:delText>
                </w:r>
              </w:del>
              <w:r w:rsidR="00BE1701">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2E04F4">
                <w:rPr>
                  <w:rFonts w:ascii="Times New Roman" w:hAnsi="Times New Roman" w:cs="Times New Roman"/>
                  <w:sz w:val="20"/>
                  <w:szCs w:val="20"/>
                  <w:lang w:val="en-US"/>
                </w:rPr>
                <w:t>Off</w:t>
              </w:r>
              <w:r w:rsidR="00BE1701">
                <w:rPr>
                  <w:rFonts w:ascii="Times New Roman" w:hAnsi="Times New Roman" w:cs="Times New Roman"/>
                  <w:sz w:val="20"/>
                  <w:szCs w:val="20"/>
                  <w:lang w:val="en-US"/>
                </w:rPr>
                <w:t>-b</w:t>
              </w:r>
              <w:del w:id="51" w:author="Author">
                <w:r w:rsidRPr="002E04F4" w:rsidDel="00BE1701">
                  <w:rPr>
                    <w:rFonts w:ascii="Times New Roman" w:hAnsi="Times New Roman" w:cs="Times New Roman"/>
                    <w:sz w:val="20"/>
                    <w:szCs w:val="20"/>
                    <w:lang w:val="en-US"/>
                  </w:rPr>
                  <w:delText xml:space="preserve"> B</w:delText>
                </w:r>
              </w:del>
              <w:r w:rsidRPr="002E04F4">
                <w:rPr>
                  <w:rFonts w:ascii="Times New Roman" w:hAnsi="Times New Roman" w:cs="Times New Roman"/>
                  <w:sz w:val="20"/>
                  <w:szCs w:val="20"/>
                  <w:lang w:val="en-US"/>
                </w:rPr>
                <w:t>alance</w:t>
              </w:r>
              <w:r w:rsidR="00BE1701">
                <w:rPr>
                  <w:rFonts w:ascii="Times New Roman" w:hAnsi="Times New Roman" w:cs="Times New Roman"/>
                  <w:sz w:val="20"/>
                  <w:szCs w:val="20"/>
                  <w:lang w:val="en-US"/>
                </w:rPr>
                <w:t>-</w:t>
              </w:r>
              <w:del w:id="52" w:author="Author">
                <w:r w:rsidRPr="002E04F4" w:rsidDel="00BE1701">
                  <w:rPr>
                    <w:rFonts w:ascii="Times New Roman" w:hAnsi="Times New Roman" w:cs="Times New Roman"/>
                    <w:sz w:val="20"/>
                    <w:szCs w:val="20"/>
                    <w:lang w:val="en-US"/>
                  </w:rPr>
                  <w:delText xml:space="preserve"> S</w:delText>
                </w:r>
              </w:del>
              <w:r w:rsidR="00BE1701">
                <w:rPr>
                  <w:rFonts w:ascii="Times New Roman" w:hAnsi="Times New Roman" w:cs="Times New Roman"/>
                  <w:sz w:val="20"/>
                  <w:szCs w:val="20"/>
                  <w:lang w:val="en-US"/>
                </w:rPr>
                <w:t>s</w:t>
              </w:r>
              <w:r w:rsidRPr="002E04F4">
                <w:rPr>
                  <w:rFonts w:ascii="Times New Roman" w:hAnsi="Times New Roman" w:cs="Times New Roman"/>
                  <w:sz w:val="20"/>
                  <w:szCs w:val="20"/>
                  <w:lang w:val="en-US"/>
                </w:rPr>
                <w:t>heet (</w:t>
              </w:r>
              <w:r w:rsidRPr="002E04F4">
                <w:rPr>
                  <w:rFonts w:ascii="Times New Roman" w:eastAsia="Tahoma" w:hAnsi="Times New Roman" w:cs="Times New Roman"/>
                  <w:sz w:val="20"/>
                  <w:szCs w:val="20"/>
                  <w:lang w:val="en-US"/>
                </w:rPr>
                <w:t xml:space="preserve">contingent </w:t>
              </w:r>
              <w:r w:rsidRPr="002E04F4">
                <w:rPr>
                  <w:rFonts w:ascii="Times New Roman" w:hAnsi="Times New Roman" w:cs="Times New Roman"/>
                  <w:sz w:val="20"/>
                  <w:szCs w:val="20"/>
                  <w:lang w:val="en-US"/>
                </w:rPr>
                <w:t>liability)</w:t>
              </w:r>
            </w:ins>
          </w:p>
          <w:p w:rsidR="00D47BA4" w:rsidRDefault="00D47BA4" w:rsidP="00D47BA4">
            <w:pPr>
              <w:spacing w:after="0" w:line="240" w:lineRule="auto"/>
              <w:rPr>
                <w:rFonts w:ascii="Times New Roman" w:eastAsia="Times New Roman" w:hAnsi="Times New Roman" w:cs="Times New Roman"/>
                <w:color w:val="000000"/>
                <w:sz w:val="20"/>
                <w:szCs w:val="20"/>
                <w:lang w:eastAsia="en-GB"/>
              </w:rPr>
            </w:pPr>
          </w:p>
          <w:p w:rsidR="00AD5269" w:rsidRPr="002E04F4" w:rsidRDefault="00E939A7" w:rsidP="00E939A7">
            <w:pPr>
              <w:spacing w:after="0" w:line="240" w:lineRule="auto"/>
              <w:rPr>
                <w:rFonts w:ascii="Times New Roman" w:eastAsia="Times New Roman" w:hAnsi="Times New Roman" w:cs="Times New Roman"/>
                <w:color w:val="000000"/>
                <w:sz w:val="20"/>
                <w:szCs w:val="20"/>
                <w:lang w:eastAsia="en-GB"/>
              </w:rPr>
            </w:pPr>
            <w:r w:rsidRPr="002E2832">
              <w:rPr>
                <w:rFonts w:ascii="Times New Roman" w:eastAsia="Times New Roman" w:hAnsi="Times New Roman" w:cs="Times New Roman"/>
                <w:color w:val="000000"/>
                <w:sz w:val="20"/>
                <w:szCs w:val="20"/>
                <w:lang w:eastAsia="en-GB"/>
              </w:rPr>
              <w:t xml:space="preserve">Derivatives </w:t>
            </w:r>
            <w:r>
              <w:rPr>
                <w:rFonts w:ascii="Times New Roman" w:eastAsia="Times New Roman" w:hAnsi="Times New Roman" w:cs="Times New Roman"/>
                <w:color w:val="000000"/>
                <w:sz w:val="20"/>
                <w:szCs w:val="20"/>
                <w:lang w:eastAsia="en-GB"/>
              </w:rPr>
              <w:t>shall be reported</w:t>
            </w:r>
            <w:r w:rsidRPr="002E2832">
              <w:rPr>
                <w:rFonts w:ascii="Times New Roman" w:eastAsia="Times New Roman" w:hAnsi="Times New Roman" w:cs="Times New Roman"/>
                <w:color w:val="000000"/>
                <w:sz w:val="20"/>
                <w:szCs w:val="20"/>
                <w:lang w:eastAsia="en-GB"/>
              </w:rPr>
              <w:t xml:space="preserve"> net of collateral.                                                                                 </w:t>
            </w:r>
            <w:r w:rsidRPr="002E2832">
              <w:rPr>
                <w:rFonts w:ascii="Times New Roman" w:eastAsia="Times New Roman" w:hAnsi="Times New Roman" w:cs="Times New Roman"/>
                <w:color w:val="FF0000"/>
                <w:sz w:val="20"/>
                <w:szCs w:val="20"/>
                <w:lang w:eastAsia="en-GB"/>
              </w:rPr>
              <w:t xml:space="preserve"> </w:t>
            </w:r>
          </w:p>
        </w:tc>
      </w:tr>
      <w:tr w:rsidR="000B2946" w:rsidRPr="00A54988" w:rsidTr="002E04F4">
        <w:trPr>
          <w:trHeight w:val="1425"/>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rsidR="000B2946" w:rsidRDefault="000B2946" w:rsidP="00A72EFC">
            <w:pPr>
              <w:spacing w:after="0" w:line="240" w:lineRule="auto"/>
              <w:rPr>
                <w:rFonts w:ascii="Times New Roman" w:eastAsia="Times New Roman" w:hAnsi="Times New Roman" w:cs="Times New Roman"/>
                <w:sz w:val="20"/>
                <w:szCs w:val="20"/>
                <w:lang w:eastAsia="en-GB"/>
              </w:rPr>
            </w:pPr>
            <w:r w:rsidRPr="002E04F4">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6</w:t>
            </w:r>
            <w:r w:rsidRPr="002E04F4">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 xml:space="preserve"> </w:t>
            </w:r>
          </w:p>
          <w:p w:rsidR="000B2946" w:rsidRPr="002E04F4" w:rsidRDefault="000B2946" w:rsidP="00A72EFC">
            <w:pPr>
              <w:spacing w:after="0" w:line="240" w:lineRule="auto"/>
              <w:rPr>
                <w:rFonts w:ascii="Times New Roman" w:eastAsia="Times New Roman" w:hAnsi="Times New Roman" w:cs="Times New Roman"/>
                <w:sz w:val="20"/>
                <w:szCs w:val="20"/>
                <w:lang w:eastAsia="en-GB"/>
              </w:rPr>
            </w:pPr>
            <w:del w:id="53" w:author="Author">
              <w:r w:rsidDel="00A5430C">
                <w:rPr>
                  <w:rFonts w:ascii="Times New Roman" w:eastAsia="Times New Roman" w:hAnsi="Times New Roman" w:cs="Times New Roman"/>
                  <w:sz w:val="20"/>
                  <w:szCs w:val="20"/>
                  <w:lang w:eastAsia="en-GB"/>
                </w:rPr>
                <w:delText>(A5)</w:delText>
              </w:r>
            </w:del>
          </w:p>
        </w:tc>
        <w:tc>
          <w:tcPr>
            <w:tcW w:w="2020" w:type="dxa"/>
            <w:tcBorders>
              <w:top w:val="single" w:sz="4" w:space="0" w:color="auto"/>
              <w:left w:val="nil"/>
              <w:bottom w:val="single" w:sz="4" w:space="0" w:color="auto"/>
              <w:right w:val="single" w:sz="4" w:space="0" w:color="auto"/>
            </w:tcBorders>
            <w:shd w:val="clear" w:color="auto" w:fill="auto"/>
            <w:hideMark/>
          </w:tcPr>
          <w:p w:rsidR="000B2946" w:rsidRPr="002E04F4" w:rsidRDefault="000B2946" w:rsidP="00AD526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Identification</w:t>
            </w:r>
            <w:r w:rsidRPr="002E04F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c</w:t>
            </w:r>
            <w:r w:rsidRPr="002E04F4">
              <w:rPr>
                <w:rFonts w:ascii="Times New Roman" w:eastAsia="Times New Roman" w:hAnsi="Times New Roman" w:cs="Times New Roman"/>
                <w:sz w:val="20"/>
                <w:szCs w:val="20"/>
                <w:lang w:eastAsia="en-GB"/>
              </w:rPr>
              <w:t>ode of the exposure</w:t>
            </w:r>
          </w:p>
        </w:tc>
        <w:tc>
          <w:tcPr>
            <w:tcW w:w="5376" w:type="dxa"/>
            <w:tcBorders>
              <w:top w:val="single" w:sz="4" w:space="0" w:color="auto"/>
              <w:left w:val="nil"/>
              <w:bottom w:val="nil"/>
              <w:right w:val="single" w:sz="4" w:space="0" w:color="auto"/>
            </w:tcBorders>
            <w:shd w:val="clear" w:color="auto" w:fill="auto"/>
            <w:hideMark/>
          </w:tcPr>
          <w:p w:rsidR="000B2946" w:rsidRDefault="000B2946" w:rsidP="00AD5269">
            <w:pPr>
              <w:spacing w:after="0" w:line="240" w:lineRule="auto"/>
              <w:rPr>
                <w:ins w:id="54" w:author="Author"/>
                <w:rFonts w:ascii="Times New Roman" w:hAnsi="Times New Roman" w:cs="Times New Roman"/>
                <w:sz w:val="20"/>
                <w:szCs w:val="20"/>
              </w:rPr>
            </w:pPr>
            <w:r>
              <w:rPr>
                <w:rFonts w:ascii="Times New Roman" w:hAnsi="Times New Roman" w:cs="Times New Roman"/>
                <w:sz w:val="20"/>
                <w:szCs w:val="20"/>
              </w:rPr>
              <w:t>Exposure</w:t>
            </w:r>
            <w:r w:rsidRPr="006C2F0D">
              <w:rPr>
                <w:rFonts w:ascii="Times New Roman" w:hAnsi="Times New Roman" w:cs="Times New Roman"/>
                <w:sz w:val="20"/>
                <w:szCs w:val="20"/>
              </w:rPr>
              <w:t xml:space="preserve"> ID code 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consistent over time</w:t>
            </w:r>
            <w:r>
              <w:rPr>
                <w:rFonts w:ascii="Times New Roman" w:hAnsi="Times New Roman" w:cs="Times New Roman"/>
                <w:sz w:val="20"/>
                <w:szCs w:val="20"/>
              </w:rPr>
              <w:t>.</w:t>
            </w:r>
          </w:p>
          <w:p w:rsidR="0065660F" w:rsidRDefault="0065660F" w:rsidP="00AD5269">
            <w:pPr>
              <w:spacing w:after="0" w:line="240" w:lineRule="auto"/>
              <w:rPr>
                <w:ins w:id="55" w:author="Author"/>
                <w:rFonts w:ascii="Times New Roman" w:hAnsi="Times New Roman" w:cs="Times New Roman"/>
                <w:sz w:val="20"/>
                <w:szCs w:val="20"/>
              </w:rPr>
            </w:pPr>
          </w:p>
          <w:p w:rsidR="0065660F" w:rsidRDefault="0065660F" w:rsidP="0065660F">
            <w:pPr>
              <w:spacing w:after="0" w:line="240" w:lineRule="auto"/>
              <w:rPr>
                <w:ins w:id="56" w:author="Author"/>
                <w:rFonts w:ascii="Times New Roman" w:hAnsi="Times New Roman" w:cs="Times New Roman"/>
                <w:sz w:val="20"/>
                <w:szCs w:val="20"/>
              </w:rPr>
            </w:pPr>
            <w:ins w:id="57" w:author="Author">
              <w:r>
                <w:rPr>
                  <w:rFonts w:ascii="Times New Roman" w:hAnsi="Times New Roman" w:cs="Times New Roman"/>
                  <w:sz w:val="20"/>
                  <w:szCs w:val="20"/>
                </w:rPr>
                <w:t>For exposures types 3 and 5 of C0050 reporting should be done by counterparty and this cell should not be reported.</w:t>
              </w:r>
            </w:ins>
          </w:p>
          <w:p w:rsidR="0065660F" w:rsidRPr="002E04F4" w:rsidRDefault="0065660F" w:rsidP="00AD5269">
            <w:pPr>
              <w:spacing w:after="0" w:line="240" w:lineRule="auto"/>
              <w:rPr>
                <w:rFonts w:ascii="Times New Roman" w:eastAsia="Times New Roman" w:hAnsi="Times New Roman" w:cs="Times New Roman"/>
                <w:sz w:val="20"/>
                <w:szCs w:val="20"/>
                <w:lang w:eastAsia="en-GB"/>
              </w:rPr>
            </w:pPr>
          </w:p>
        </w:tc>
      </w:tr>
      <w:tr w:rsidR="000B2946" w:rsidRPr="00A54988" w:rsidTr="002E04F4">
        <w:trPr>
          <w:trHeight w:val="1425"/>
        </w:trPr>
        <w:tc>
          <w:tcPr>
            <w:tcW w:w="1676" w:type="dxa"/>
            <w:tcBorders>
              <w:top w:val="nil"/>
              <w:left w:val="single" w:sz="4" w:space="0" w:color="auto"/>
              <w:bottom w:val="single" w:sz="4" w:space="0" w:color="auto"/>
              <w:right w:val="single" w:sz="4" w:space="0" w:color="auto"/>
            </w:tcBorders>
            <w:shd w:val="clear" w:color="auto" w:fill="auto"/>
            <w:hideMark/>
          </w:tcPr>
          <w:p w:rsidR="000B2946" w:rsidRDefault="000B2946" w:rsidP="00A72EFC">
            <w:pPr>
              <w:spacing w:after="0" w:line="240" w:lineRule="auto"/>
              <w:rPr>
                <w:rFonts w:ascii="Times New Roman" w:eastAsia="Times New Roman" w:hAnsi="Times New Roman" w:cs="Times New Roman"/>
                <w:sz w:val="20"/>
                <w:szCs w:val="20"/>
                <w:lang w:eastAsia="en-GB"/>
              </w:rPr>
            </w:pPr>
            <w:r w:rsidRPr="002E04F4">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7</w:t>
            </w:r>
            <w:r w:rsidRPr="002E04F4">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 xml:space="preserve"> </w:t>
            </w:r>
          </w:p>
          <w:p w:rsidR="000B2946" w:rsidRPr="002E04F4" w:rsidRDefault="000B2946" w:rsidP="00A72EFC">
            <w:pPr>
              <w:spacing w:after="0" w:line="240" w:lineRule="auto"/>
              <w:rPr>
                <w:rFonts w:ascii="Times New Roman" w:eastAsia="Times New Roman" w:hAnsi="Times New Roman" w:cs="Times New Roman"/>
                <w:sz w:val="20"/>
                <w:szCs w:val="20"/>
                <w:lang w:eastAsia="en-GB"/>
              </w:rPr>
            </w:pPr>
            <w:del w:id="58" w:author="Author">
              <w:r w:rsidDel="00A5430C">
                <w:rPr>
                  <w:rFonts w:ascii="Times New Roman" w:eastAsia="Times New Roman" w:hAnsi="Times New Roman" w:cs="Times New Roman"/>
                  <w:sz w:val="20"/>
                  <w:szCs w:val="20"/>
                  <w:lang w:eastAsia="en-GB"/>
                </w:rPr>
                <w:delText>(A6)</w:delText>
              </w:r>
            </w:del>
          </w:p>
        </w:tc>
        <w:tc>
          <w:tcPr>
            <w:tcW w:w="2020" w:type="dxa"/>
            <w:tcBorders>
              <w:top w:val="nil"/>
              <w:left w:val="nil"/>
              <w:bottom w:val="single" w:sz="4" w:space="0" w:color="auto"/>
              <w:right w:val="single" w:sz="4" w:space="0" w:color="auto"/>
            </w:tcBorders>
            <w:shd w:val="clear" w:color="auto" w:fill="auto"/>
            <w:hideMark/>
          </w:tcPr>
          <w:p w:rsidR="000B2946" w:rsidRPr="002E04F4" w:rsidRDefault="000B2946" w:rsidP="007348DF">
            <w:pPr>
              <w:spacing w:after="0" w:line="240" w:lineRule="auto"/>
              <w:rPr>
                <w:rFonts w:ascii="Times New Roman" w:eastAsia="Times New Roman" w:hAnsi="Times New Roman" w:cs="Times New Roman"/>
                <w:sz w:val="20"/>
                <w:szCs w:val="20"/>
                <w:lang w:eastAsia="en-GB"/>
              </w:rPr>
            </w:pPr>
            <w:del w:id="59" w:author="Author">
              <w:r w:rsidDel="007348DF">
                <w:rPr>
                  <w:rFonts w:ascii="Times New Roman" w:eastAsia="Times New Roman" w:hAnsi="Times New Roman" w:cs="Times New Roman"/>
                  <w:sz w:val="20"/>
                  <w:szCs w:val="20"/>
                  <w:lang w:eastAsia="en-GB"/>
                </w:rPr>
                <w:delText>identification</w:delText>
              </w:r>
              <w:r w:rsidRPr="002E04F4" w:rsidDel="007348DF">
                <w:rPr>
                  <w:rFonts w:ascii="Times New Roman" w:eastAsia="Times New Roman" w:hAnsi="Times New Roman" w:cs="Times New Roman"/>
                  <w:sz w:val="20"/>
                  <w:szCs w:val="20"/>
                  <w:lang w:eastAsia="en-GB"/>
                </w:rPr>
                <w:delText xml:space="preserve"> </w:delText>
              </w:r>
            </w:del>
            <w:ins w:id="60" w:author="Author">
              <w:r w:rsidR="007348DF">
                <w:rPr>
                  <w:rFonts w:ascii="Times New Roman" w:eastAsia="Times New Roman" w:hAnsi="Times New Roman" w:cs="Times New Roman"/>
                  <w:sz w:val="20"/>
                  <w:szCs w:val="20"/>
                  <w:lang w:eastAsia="en-GB"/>
                </w:rPr>
                <w:t>Identification</w:t>
              </w:r>
              <w:r w:rsidR="007348DF" w:rsidRPr="002E04F4">
                <w:rPr>
                  <w:rFonts w:ascii="Times New Roman" w:eastAsia="Times New Roman" w:hAnsi="Times New Roman" w:cs="Times New Roman"/>
                  <w:sz w:val="20"/>
                  <w:szCs w:val="20"/>
                  <w:lang w:eastAsia="en-GB"/>
                </w:rPr>
                <w:t xml:space="preserve"> </w:t>
              </w:r>
            </w:ins>
            <w:r>
              <w:rPr>
                <w:rFonts w:ascii="Times New Roman" w:eastAsia="Times New Roman" w:hAnsi="Times New Roman" w:cs="Times New Roman"/>
                <w:sz w:val="20"/>
                <w:szCs w:val="20"/>
                <w:lang w:eastAsia="en-GB"/>
              </w:rPr>
              <w:t>c</w:t>
            </w:r>
            <w:r w:rsidRPr="002E04F4">
              <w:rPr>
                <w:rFonts w:ascii="Times New Roman" w:eastAsia="Times New Roman" w:hAnsi="Times New Roman" w:cs="Times New Roman"/>
                <w:sz w:val="20"/>
                <w:szCs w:val="20"/>
                <w:lang w:eastAsia="en-GB"/>
              </w:rPr>
              <w:t xml:space="preserve">ode </w:t>
            </w:r>
            <w:del w:id="61" w:author="Author">
              <w:r w:rsidRPr="002E04F4" w:rsidDel="007348DF">
                <w:rPr>
                  <w:rFonts w:ascii="Times New Roman" w:eastAsia="Times New Roman" w:hAnsi="Times New Roman" w:cs="Times New Roman"/>
                  <w:sz w:val="20"/>
                  <w:szCs w:val="20"/>
                  <w:lang w:eastAsia="en-GB"/>
                </w:rPr>
                <w:delText>Type</w:delText>
              </w:r>
            </w:del>
            <w:ins w:id="62" w:author="Author">
              <w:r w:rsidR="007348DF">
                <w:rPr>
                  <w:rFonts w:ascii="Times New Roman" w:eastAsia="Times New Roman" w:hAnsi="Times New Roman" w:cs="Times New Roman"/>
                  <w:sz w:val="20"/>
                  <w:szCs w:val="20"/>
                  <w:lang w:eastAsia="en-GB"/>
                </w:rPr>
                <w:t>t</w:t>
              </w:r>
              <w:r w:rsidR="007348DF" w:rsidRPr="002E04F4">
                <w:rPr>
                  <w:rFonts w:ascii="Times New Roman" w:eastAsia="Times New Roman" w:hAnsi="Times New Roman" w:cs="Times New Roman"/>
                  <w:sz w:val="20"/>
                  <w:szCs w:val="20"/>
                  <w:lang w:eastAsia="en-GB"/>
                </w:rPr>
                <w:t>ype</w:t>
              </w:r>
              <w:r w:rsidR="008F23AF">
                <w:rPr>
                  <w:rFonts w:ascii="Times New Roman" w:eastAsia="Times New Roman" w:hAnsi="Times New Roman" w:cs="Times New Roman"/>
                  <w:sz w:val="20"/>
                  <w:szCs w:val="20"/>
                  <w:lang w:eastAsia="en-GB"/>
                </w:rPr>
                <w:t xml:space="preserve"> of the exposure</w:t>
              </w:r>
            </w:ins>
          </w:p>
        </w:tc>
        <w:tc>
          <w:tcPr>
            <w:tcW w:w="5376" w:type="dxa"/>
            <w:tcBorders>
              <w:top w:val="single" w:sz="4" w:space="0" w:color="auto"/>
              <w:left w:val="nil"/>
              <w:bottom w:val="nil"/>
              <w:right w:val="single" w:sz="4" w:space="0" w:color="auto"/>
            </w:tcBorders>
            <w:shd w:val="clear" w:color="auto" w:fill="auto"/>
            <w:hideMark/>
          </w:tcPr>
          <w:p w:rsidR="000B2946" w:rsidRPr="0061769B" w:rsidRDefault="000B2946" w:rsidP="002E04F4">
            <w:pPr>
              <w:spacing w:after="0"/>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rsidR="000B2946" w:rsidRPr="006C2F0D" w:rsidRDefault="000B2946" w:rsidP="002E04F4">
            <w:pPr>
              <w:spacing w:after="0"/>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0B2946" w:rsidRPr="006C2F0D" w:rsidRDefault="000B2946" w:rsidP="002E04F4">
            <w:pPr>
              <w:spacing w:after="0"/>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B2946" w:rsidRPr="006C2F0D" w:rsidRDefault="000B2946" w:rsidP="002E04F4">
            <w:pPr>
              <w:spacing w:after="0"/>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0B2946" w:rsidRPr="003149DF" w:rsidRDefault="000B2946" w:rsidP="002E04F4">
            <w:pPr>
              <w:spacing w:after="0"/>
              <w:rPr>
                <w:rFonts w:ascii="Times New Roman" w:hAnsi="Times New Roman" w:cs="Times New Roman"/>
                <w:sz w:val="20"/>
                <w:szCs w:val="20"/>
                <w:lang w:val="de-DE"/>
                <w:rPrChange w:id="63" w:author="Author">
                  <w:rPr>
                    <w:rFonts w:ascii="Times New Roman" w:hAnsi="Times New Roman" w:cs="Times New Roman"/>
                    <w:sz w:val="20"/>
                    <w:szCs w:val="20"/>
                  </w:rPr>
                </w:rPrChange>
              </w:rPr>
            </w:pPr>
            <w:r w:rsidRPr="003149DF">
              <w:rPr>
                <w:rFonts w:ascii="Times New Roman" w:hAnsi="Times New Roman" w:cs="Times New Roman"/>
                <w:sz w:val="20"/>
                <w:szCs w:val="20"/>
                <w:lang w:val="de-DE"/>
                <w:rPrChange w:id="64" w:author="Author">
                  <w:rPr>
                    <w:rFonts w:ascii="Times New Roman" w:hAnsi="Times New Roman" w:cs="Times New Roman"/>
                    <w:sz w:val="20"/>
                    <w:szCs w:val="20"/>
                  </w:rPr>
                </w:rPrChange>
              </w:rPr>
              <w:t xml:space="preserve">4 - </w:t>
            </w:r>
            <w:del w:id="65" w:author="Author">
              <w:r w:rsidRPr="003149DF" w:rsidDel="00C67279">
                <w:rPr>
                  <w:rFonts w:ascii="Times New Roman" w:hAnsi="Times New Roman" w:cs="Times New Roman"/>
                  <w:sz w:val="20"/>
                  <w:szCs w:val="20"/>
                  <w:lang w:val="de-DE"/>
                  <w:rPrChange w:id="66" w:author="Author">
                    <w:rPr>
                      <w:rFonts w:ascii="Times New Roman" w:hAnsi="Times New Roman" w:cs="Times New Roman"/>
                      <w:sz w:val="20"/>
                      <w:szCs w:val="20"/>
                    </w:rPr>
                  </w:rPrChange>
                </w:rPr>
                <w:delText xml:space="preserve">WRT </w:delText>
              </w:r>
            </w:del>
            <w:ins w:id="67" w:author="Author">
              <w:r w:rsidR="00C67279" w:rsidRPr="003149DF">
                <w:rPr>
                  <w:rFonts w:ascii="Times New Roman" w:hAnsi="Times New Roman" w:cs="Times New Roman"/>
                  <w:sz w:val="20"/>
                  <w:szCs w:val="20"/>
                  <w:lang w:val="de-DE"/>
                  <w:rPrChange w:id="68" w:author="Author">
                    <w:rPr>
                      <w:rFonts w:ascii="Times New Roman" w:hAnsi="Times New Roman" w:cs="Times New Roman"/>
                      <w:sz w:val="20"/>
                      <w:szCs w:val="20"/>
                    </w:rPr>
                  </w:rPrChange>
                </w:rPr>
                <w:t xml:space="preserve">WKN </w:t>
              </w:r>
            </w:ins>
            <w:r w:rsidRPr="003149DF">
              <w:rPr>
                <w:rFonts w:ascii="Times New Roman" w:hAnsi="Times New Roman" w:cs="Times New Roman"/>
                <w:sz w:val="20"/>
                <w:szCs w:val="20"/>
                <w:lang w:val="de-DE"/>
                <w:rPrChange w:id="69" w:author="Author">
                  <w:rPr>
                    <w:rFonts w:ascii="Times New Roman" w:hAnsi="Times New Roman" w:cs="Times New Roman"/>
                    <w:sz w:val="20"/>
                    <w:szCs w:val="20"/>
                  </w:rPr>
                </w:rPrChange>
              </w:rPr>
              <w:t>(Wertpapier Kenn-Num</w:t>
            </w:r>
            <w:ins w:id="70" w:author="Author">
              <w:r w:rsidR="008F23AF">
                <w:rPr>
                  <w:rFonts w:ascii="Times New Roman" w:hAnsi="Times New Roman" w:cs="Times New Roman"/>
                  <w:sz w:val="20"/>
                  <w:szCs w:val="20"/>
                  <w:lang w:val="de-DE"/>
                </w:rPr>
                <w:t>m</w:t>
              </w:r>
            </w:ins>
            <w:del w:id="71" w:author="Author">
              <w:r w:rsidRPr="003149DF" w:rsidDel="008F23AF">
                <w:rPr>
                  <w:rFonts w:ascii="Times New Roman" w:hAnsi="Times New Roman" w:cs="Times New Roman"/>
                  <w:sz w:val="20"/>
                  <w:szCs w:val="20"/>
                  <w:lang w:val="de-DE"/>
                  <w:rPrChange w:id="72" w:author="Author">
                    <w:rPr>
                      <w:rFonts w:ascii="Times New Roman" w:hAnsi="Times New Roman" w:cs="Times New Roman"/>
                      <w:sz w:val="20"/>
                      <w:szCs w:val="20"/>
                    </w:rPr>
                  </w:rPrChange>
                </w:rPr>
                <w:delText>b</w:delText>
              </w:r>
            </w:del>
            <w:r w:rsidRPr="003149DF">
              <w:rPr>
                <w:rFonts w:ascii="Times New Roman" w:hAnsi="Times New Roman" w:cs="Times New Roman"/>
                <w:sz w:val="20"/>
                <w:szCs w:val="20"/>
                <w:lang w:val="de-DE"/>
                <w:rPrChange w:id="73" w:author="Author">
                  <w:rPr>
                    <w:rFonts w:ascii="Times New Roman" w:hAnsi="Times New Roman" w:cs="Times New Roman"/>
                    <w:sz w:val="20"/>
                    <w:szCs w:val="20"/>
                  </w:rPr>
                </w:rPrChange>
              </w:rPr>
              <w:t>er, the alphanumeric German identification number)</w:t>
            </w:r>
          </w:p>
          <w:p w:rsidR="000B2946" w:rsidRPr="006C2F0D" w:rsidRDefault="000B2946" w:rsidP="002E04F4">
            <w:pPr>
              <w:spacing w:after="0"/>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0B2946" w:rsidRPr="006C2F0D" w:rsidRDefault="000B2946" w:rsidP="002E04F4">
            <w:pPr>
              <w:spacing w:after="0"/>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0B2946" w:rsidRDefault="000B2946" w:rsidP="002E04F4">
            <w:pPr>
              <w:spacing w:after="0"/>
              <w:rPr>
                <w:ins w:id="74" w:author="Autho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646582" w:rsidRPr="003149DF" w:rsidRDefault="00646582">
            <w:pPr>
              <w:spacing w:after="0"/>
              <w:rPr>
                <w:ins w:id="75" w:author="Author"/>
                <w:rFonts w:ascii="Times New Roman" w:hAnsi="Times New Roman" w:cs="Times New Roman"/>
                <w:sz w:val="20"/>
                <w:szCs w:val="20"/>
                <w:rPrChange w:id="76" w:author="Author">
                  <w:rPr>
                    <w:ins w:id="77" w:author="Author"/>
                    <w:rFonts w:ascii="Times New Roman" w:hAnsi="Times New Roman" w:cs="Times New Roman"/>
                    <w:sz w:val="20"/>
                    <w:szCs w:val="20"/>
                    <w:lang w:val="de-DE"/>
                  </w:rPr>
                </w:rPrChange>
              </w:rPr>
              <w:pPrChange w:id="78" w:author="Author">
                <w:pPr/>
              </w:pPrChange>
            </w:pPr>
            <w:ins w:id="79" w:author="Author">
              <w:r>
                <w:rPr>
                  <w:rFonts w:ascii="Times New Roman" w:hAnsi="Times New Roman" w:cs="Times New Roman"/>
                  <w:sz w:val="20"/>
                  <w:szCs w:val="20"/>
                  <w:lang w:val="fr-FR"/>
                </w:rPr>
                <w:t xml:space="preserve">8 – </w:t>
              </w:r>
              <w:r w:rsidRPr="003149DF">
                <w:rPr>
                  <w:rFonts w:ascii="Times New Roman" w:hAnsi="Times New Roman" w:cs="Times New Roman"/>
                  <w:sz w:val="20"/>
                  <w:szCs w:val="20"/>
                  <w:rPrChange w:id="80" w:author="Author">
                    <w:rPr>
                      <w:rFonts w:ascii="Times New Roman" w:hAnsi="Times New Roman" w:cs="Times New Roman"/>
                      <w:sz w:val="20"/>
                      <w:szCs w:val="20"/>
                      <w:lang w:val="de-DE"/>
                    </w:rPr>
                  </w:rPrChange>
                </w:rPr>
                <w:t>FIGI (Financial Instrument Global Identifier)</w:t>
              </w:r>
            </w:ins>
          </w:p>
          <w:p w:rsidR="00646582" w:rsidRPr="003149DF" w:rsidDel="00646582" w:rsidRDefault="00646582" w:rsidP="002E04F4">
            <w:pPr>
              <w:spacing w:after="0"/>
              <w:rPr>
                <w:del w:id="81" w:author="Author"/>
                <w:rFonts w:ascii="Times New Roman" w:hAnsi="Times New Roman" w:cs="Times New Roman"/>
                <w:sz w:val="20"/>
                <w:szCs w:val="20"/>
                <w:rPrChange w:id="82" w:author="Author">
                  <w:rPr>
                    <w:del w:id="83" w:author="Author"/>
                    <w:rFonts w:ascii="Times New Roman" w:hAnsi="Times New Roman" w:cs="Times New Roman"/>
                    <w:sz w:val="20"/>
                    <w:szCs w:val="20"/>
                    <w:lang w:val="fr-FR"/>
                  </w:rPr>
                </w:rPrChange>
              </w:rPr>
            </w:pPr>
          </w:p>
          <w:p w:rsidR="000B2946" w:rsidRPr="006C2F0D" w:rsidRDefault="000B2946" w:rsidP="002E04F4">
            <w:pPr>
              <w:spacing w:after="0"/>
              <w:rPr>
                <w:rFonts w:ascii="Times New Roman" w:hAnsi="Times New Roman" w:cs="Times New Roman"/>
                <w:sz w:val="20"/>
                <w:szCs w:val="20"/>
              </w:rPr>
            </w:pPr>
            <w:del w:id="84" w:author="Author">
              <w:r w:rsidRPr="006C2F0D" w:rsidDel="00646582">
                <w:rPr>
                  <w:rFonts w:ascii="Times New Roman" w:hAnsi="Times New Roman" w:cs="Times New Roman"/>
                  <w:sz w:val="20"/>
                  <w:szCs w:val="20"/>
                </w:rPr>
                <w:delText>8</w:delText>
              </w:r>
            </w:del>
            <w:ins w:id="85" w:author="Author">
              <w:r w:rsidR="00646582">
                <w:rPr>
                  <w:rFonts w:ascii="Times New Roman" w:hAnsi="Times New Roman" w:cs="Times New Roman"/>
                  <w:sz w:val="20"/>
                  <w:szCs w:val="20"/>
                </w:rPr>
                <w:t>9</w:t>
              </w:r>
            </w:ins>
            <w:r w:rsidRPr="006C2F0D">
              <w:rPr>
                <w:rFonts w:ascii="Times New Roman" w:hAnsi="Times New Roman" w:cs="Times New Roman"/>
                <w:sz w:val="20"/>
                <w:szCs w:val="20"/>
              </w:rPr>
              <w:t xml:space="preserve"> </w:t>
            </w:r>
            <w:r>
              <w:rPr>
                <w:rFonts w:ascii="Times New Roman" w:hAnsi="Times New Roman" w:cs="Times New Roman"/>
                <w:sz w:val="20"/>
                <w:szCs w:val="20"/>
              </w:rPr>
              <w:t>-</w:t>
            </w:r>
            <w:r w:rsidRPr="006C2F0D">
              <w:rPr>
                <w:rFonts w:ascii="Times New Roman" w:hAnsi="Times New Roman" w:cs="Times New Roman"/>
                <w:sz w:val="20"/>
                <w:szCs w:val="20"/>
              </w:rPr>
              <w:t xml:space="preserve"> Other code by members of the Association of</w:t>
            </w:r>
            <w:r>
              <w:rPr>
                <w:rFonts w:ascii="Times New Roman" w:hAnsi="Times New Roman" w:cs="Times New Roman"/>
                <w:sz w:val="20"/>
                <w:szCs w:val="20"/>
              </w:rPr>
              <w:t xml:space="preserve"> </w:t>
            </w:r>
            <w:r w:rsidRPr="006C2F0D">
              <w:rPr>
                <w:rFonts w:ascii="Times New Roman" w:hAnsi="Times New Roman" w:cs="Times New Roman"/>
                <w:sz w:val="20"/>
                <w:szCs w:val="20"/>
              </w:rPr>
              <w:t xml:space="preserve"> National Numbering Agencies</w:t>
            </w:r>
          </w:p>
          <w:p w:rsidR="000B2946" w:rsidRDefault="00646582">
            <w:pPr>
              <w:spacing w:after="0" w:line="240" w:lineRule="auto"/>
              <w:rPr>
                <w:ins w:id="86" w:author="Author"/>
                <w:rFonts w:ascii="Times New Roman" w:hAnsi="Times New Roman" w:cs="Times New Roman"/>
                <w:sz w:val="20"/>
                <w:szCs w:val="20"/>
              </w:rPr>
            </w:pPr>
            <w:ins w:id="87" w:author="Author">
              <w:r>
                <w:rPr>
                  <w:rFonts w:ascii="Times New Roman" w:hAnsi="Times New Roman" w:cs="Times New Roman"/>
                  <w:sz w:val="20"/>
                  <w:szCs w:val="20"/>
                </w:rPr>
                <w:t>9</w:t>
              </w:r>
            </w:ins>
            <w:r w:rsidR="000B2946" w:rsidRPr="006C2F0D">
              <w:rPr>
                <w:rFonts w:ascii="Times New Roman" w:hAnsi="Times New Roman" w:cs="Times New Roman"/>
                <w:sz w:val="20"/>
                <w:szCs w:val="20"/>
              </w:rPr>
              <w:t xml:space="preserve">9 - Code attributed by the undertaking </w:t>
            </w:r>
          </w:p>
          <w:p w:rsidR="0065660F" w:rsidRDefault="0065660F">
            <w:pPr>
              <w:spacing w:after="0" w:line="240" w:lineRule="auto"/>
              <w:rPr>
                <w:ins w:id="88" w:author="Author"/>
                <w:rFonts w:ascii="Times New Roman" w:hAnsi="Times New Roman" w:cs="Times New Roman"/>
                <w:sz w:val="20"/>
                <w:szCs w:val="20"/>
              </w:rPr>
            </w:pPr>
          </w:p>
          <w:p w:rsidR="0065660F" w:rsidRDefault="0065660F" w:rsidP="0065660F">
            <w:pPr>
              <w:spacing w:after="0" w:line="240" w:lineRule="auto"/>
              <w:rPr>
                <w:ins w:id="89" w:author="Author"/>
                <w:rFonts w:ascii="Times New Roman" w:hAnsi="Times New Roman" w:cs="Times New Roman"/>
                <w:sz w:val="20"/>
                <w:szCs w:val="20"/>
              </w:rPr>
            </w:pPr>
            <w:ins w:id="90" w:author="Author">
              <w:r>
                <w:rPr>
                  <w:rFonts w:ascii="Times New Roman" w:hAnsi="Times New Roman" w:cs="Times New Roman"/>
                  <w:sz w:val="20"/>
                  <w:szCs w:val="20"/>
                </w:rPr>
                <w:t>For exposures types 3 and 5 of C0050 reporting should be done by counterparty and this cell should not be reported.</w:t>
              </w:r>
            </w:ins>
          </w:p>
          <w:p w:rsidR="00943A33" w:rsidRDefault="00943A33" w:rsidP="00943A33">
            <w:pPr>
              <w:spacing w:after="0" w:line="240" w:lineRule="auto"/>
              <w:rPr>
                <w:ins w:id="91" w:author="Author"/>
                <w:rFonts w:ascii="Times New Roman" w:hAnsi="Times New Roman" w:cs="Times New Roman"/>
                <w:sz w:val="20"/>
                <w:szCs w:val="20"/>
              </w:rPr>
            </w:pPr>
          </w:p>
          <w:p w:rsidR="00943A33" w:rsidRDefault="00943A33" w:rsidP="00943A33">
            <w:pPr>
              <w:spacing w:after="0" w:line="240" w:lineRule="auto"/>
              <w:rPr>
                <w:ins w:id="92" w:author="Author"/>
                <w:rFonts w:ascii="Times New Roman" w:hAnsi="Times New Roman" w:cs="Times New Roman"/>
                <w:sz w:val="20"/>
                <w:szCs w:val="20"/>
              </w:rPr>
            </w:pPr>
            <w:ins w:id="93" w:author="Author">
              <w:r w:rsidRPr="003149DF">
                <w:rPr>
                  <w:rFonts w:ascii="Times New Roman" w:hAnsi="Times New Roman" w:cs="Times New Roman"/>
                  <w:sz w:val="20"/>
                  <w:szCs w:val="20"/>
                  <w:rPrChange w:id="94" w:author="Author">
                    <w:rPr>
                      <w:rFonts w:ascii="Times New Roman" w:hAnsi="Times New Roman" w:cs="Times New Roman"/>
                      <w:sz w:val="20"/>
                      <w:szCs w:val="20"/>
                      <w:highlight w:val="yellow"/>
                    </w:rPr>
                  </w:rPrChange>
                </w:rPr>
                <w:t xml:space="preserve">If a particular exposure consists of more than one code, each code should </w:t>
              </w:r>
              <w:proofErr w:type="gramStart"/>
              <w:r w:rsidRPr="003149DF">
                <w:rPr>
                  <w:rFonts w:ascii="Times New Roman" w:hAnsi="Times New Roman" w:cs="Times New Roman"/>
                  <w:sz w:val="20"/>
                  <w:szCs w:val="20"/>
                  <w:rPrChange w:id="95" w:author="Author">
                    <w:rPr>
                      <w:rFonts w:ascii="Times New Roman" w:hAnsi="Times New Roman" w:cs="Times New Roman"/>
                      <w:sz w:val="20"/>
                      <w:szCs w:val="20"/>
                      <w:highlight w:val="yellow"/>
                    </w:rPr>
                  </w:rPrChange>
                </w:rPr>
                <w:t>listed</w:t>
              </w:r>
              <w:proofErr w:type="gramEnd"/>
              <w:r w:rsidRPr="003149DF">
                <w:rPr>
                  <w:rFonts w:ascii="Times New Roman" w:hAnsi="Times New Roman" w:cs="Times New Roman"/>
                  <w:sz w:val="20"/>
                  <w:szCs w:val="20"/>
                  <w:rPrChange w:id="96" w:author="Author">
                    <w:rPr>
                      <w:rFonts w:ascii="Times New Roman" w:hAnsi="Times New Roman" w:cs="Times New Roman"/>
                      <w:sz w:val="20"/>
                      <w:szCs w:val="20"/>
                      <w:highlight w:val="yellow"/>
                    </w:rPr>
                  </w:rPrChange>
                </w:rPr>
                <w:t xml:space="preserve"> in a separate line.</w:t>
              </w:r>
            </w:ins>
          </w:p>
          <w:p w:rsidR="0065660F" w:rsidRPr="002E04F4" w:rsidRDefault="0065660F">
            <w:pPr>
              <w:spacing w:after="0" w:line="240" w:lineRule="auto"/>
              <w:rPr>
                <w:rFonts w:ascii="Times New Roman" w:eastAsia="Times New Roman" w:hAnsi="Times New Roman" w:cs="Times New Roman"/>
                <w:sz w:val="20"/>
                <w:szCs w:val="20"/>
                <w:lang w:eastAsia="en-GB"/>
              </w:rPr>
            </w:pPr>
          </w:p>
        </w:tc>
      </w:tr>
      <w:tr w:rsidR="000B2946" w:rsidRPr="00A54988" w:rsidTr="002E04F4">
        <w:trPr>
          <w:trHeight w:val="736"/>
        </w:trPr>
        <w:tc>
          <w:tcPr>
            <w:tcW w:w="1676" w:type="dxa"/>
            <w:tcBorders>
              <w:top w:val="nil"/>
              <w:left w:val="single" w:sz="4" w:space="0" w:color="auto"/>
              <w:bottom w:val="single" w:sz="4" w:space="0" w:color="auto"/>
              <w:right w:val="single" w:sz="4" w:space="0" w:color="auto"/>
            </w:tcBorders>
            <w:shd w:val="clear" w:color="auto" w:fill="auto"/>
            <w:hideMark/>
          </w:tcPr>
          <w:p w:rsidR="000B2946" w:rsidRDefault="000B2946">
            <w:pPr>
              <w:spacing w:after="0" w:line="240" w:lineRule="auto"/>
              <w:rPr>
                <w:rFonts w:ascii="Times New Roman" w:eastAsia="Times New Roman" w:hAnsi="Times New Roman" w:cs="Times New Roman"/>
                <w:sz w:val="20"/>
                <w:szCs w:val="20"/>
                <w:lang w:eastAsia="en-GB"/>
              </w:rPr>
            </w:pPr>
            <w:r w:rsidRPr="002E04F4">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8</w:t>
            </w:r>
            <w:r w:rsidRPr="002E04F4">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 xml:space="preserve"> </w:t>
            </w:r>
          </w:p>
          <w:p w:rsidR="000B2946" w:rsidRPr="002E04F4" w:rsidRDefault="000B2946">
            <w:pPr>
              <w:spacing w:after="0" w:line="240" w:lineRule="auto"/>
              <w:rPr>
                <w:rFonts w:ascii="Times New Roman" w:eastAsia="Times New Roman" w:hAnsi="Times New Roman" w:cs="Times New Roman"/>
                <w:sz w:val="20"/>
                <w:szCs w:val="20"/>
                <w:lang w:eastAsia="en-GB"/>
              </w:rPr>
            </w:pPr>
            <w:del w:id="97" w:author="Author">
              <w:r w:rsidDel="00A5430C">
                <w:rPr>
                  <w:rFonts w:ascii="Times New Roman" w:eastAsia="Times New Roman" w:hAnsi="Times New Roman" w:cs="Times New Roman"/>
                  <w:sz w:val="20"/>
                  <w:szCs w:val="20"/>
                  <w:lang w:eastAsia="en-GB"/>
                </w:rPr>
                <w:delText>(A7)</w:delText>
              </w:r>
            </w:del>
          </w:p>
        </w:tc>
        <w:tc>
          <w:tcPr>
            <w:tcW w:w="2020" w:type="dxa"/>
            <w:tcBorders>
              <w:top w:val="nil"/>
              <w:left w:val="nil"/>
              <w:bottom w:val="single" w:sz="4" w:space="0" w:color="auto"/>
              <w:right w:val="single" w:sz="4" w:space="0" w:color="auto"/>
            </w:tcBorders>
            <w:shd w:val="clear" w:color="auto" w:fill="auto"/>
            <w:hideMark/>
          </w:tcPr>
          <w:p w:rsidR="000B2946" w:rsidRPr="002E04F4" w:rsidRDefault="000B2946" w:rsidP="00AD5269">
            <w:pPr>
              <w:spacing w:after="0" w:line="240" w:lineRule="auto"/>
              <w:rPr>
                <w:rFonts w:ascii="Times New Roman" w:eastAsia="Times New Roman" w:hAnsi="Times New Roman" w:cs="Times New Roman"/>
                <w:sz w:val="20"/>
                <w:szCs w:val="20"/>
                <w:lang w:eastAsia="en-GB"/>
              </w:rPr>
            </w:pPr>
            <w:r w:rsidRPr="0061769B">
              <w:rPr>
                <w:rFonts w:ascii="Times New Roman" w:hAnsi="Times New Roman" w:cs="Times New Roman"/>
                <w:sz w:val="20"/>
                <w:szCs w:val="20"/>
              </w:rPr>
              <w:t>External rating</w:t>
            </w:r>
          </w:p>
        </w:tc>
        <w:tc>
          <w:tcPr>
            <w:tcW w:w="5376" w:type="dxa"/>
            <w:tcBorders>
              <w:top w:val="single" w:sz="4" w:space="0" w:color="auto"/>
              <w:left w:val="nil"/>
              <w:bottom w:val="single" w:sz="4" w:space="0" w:color="auto"/>
              <w:right w:val="single" w:sz="4" w:space="0" w:color="auto"/>
            </w:tcBorders>
            <w:shd w:val="clear" w:color="auto" w:fill="auto"/>
            <w:hideMark/>
          </w:tcPr>
          <w:p w:rsidR="000B2946" w:rsidRPr="002E04F4" w:rsidRDefault="000B2946">
            <w:pPr>
              <w:spacing w:after="0" w:line="240" w:lineRule="auto"/>
              <w:rPr>
                <w:rFonts w:ascii="Times New Roman" w:eastAsia="Times New Roman" w:hAnsi="Times New Roman" w:cs="Times New Roman"/>
                <w:sz w:val="20"/>
                <w:szCs w:val="20"/>
                <w:lang w:eastAsia="en-GB"/>
              </w:rPr>
            </w:pPr>
            <w:r w:rsidRPr="0061769B">
              <w:rPr>
                <w:rFonts w:ascii="Times New Roman" w:hAnsi="Times New Roman" w:cs="Times New Roman"/>
                <w:sz w:val="20"/>
                <w:szCs w:val="20"/>
              </w:rPr>
              <w:t xml:space="preserve">Rating of the </w:t>
            </w:r>
            <w:r>
              <w:rPr>
                <w:rFonts w:ascii="Times New Roman" w:hAnsi="Times New Roman" w:cs="Times New Roman"/>
                <w:sz w:val="20"/>
                <w:szCs w:val="20"/>
              </w:rPr>
              <w:t>exposure</w:t>
            </w:r>
            <w:r w:rsidRPr="0061769B">
              <w:rPr>
                <w:rFonts w:ascii="Times New Roman" w:hAnsi="Times New Roman" w:cs="Times New Roman"/>
                <w:sz w:val="20"/>
                <w:szCs w:val="20"/>
              </w:rPr>
              <w:t xml:space="preserve"> at the reporting reference date issued by the nominated credit assessment institution (ECAI). </w:t>
            </w:r>
          </w:p>
        </w:tc>
      </w:tr>
      <w:tr w:rsidR="000B2946" w:rsidRPr="00A54988" w:rsidTr="003149DF">
        <w:tblPrEx>
          <w:tblW w:w="9072" w:type="dxa"/>
          <w:tblInd w:w="98" w:type="dxa"/>
          <w:tblPrExChange w:id="98" w:author="Author">
            <w:tblPrEx>
              <w:tblW w:w="9072" w:type="dxa"/>
              <w:tblInd w:w="98" w:type="dxa"/>
            </w:tblPrEx>
          </w:tblPrExChange>
        </w:tblPrEx>
        <w:trPr>
          <w:trHeight w:val="349"/>
          <w:trPrChange w:id="99" w:author="Author">
            <w:trPr>
              <w:gridAfter w:val="0"/>
              <w:trHeight w:val="349"/>
            </w:trPr>
          </w:trPrChange>
        </w:trPr>
        <w:tc>
          <w:tcPr>
            <w:tcW w:w="1676" w:type="dxa"/>
            <w:tcBorders>
              <w:top w:val="nil"/>
              <w:left w:val="single" w:sz="4" w:space="0" w:color="auto"/>
              <w:bottom w:val="single" w:sz="4" w:space="0" w:color="auto"/>
              <w:right w:val="single" w:sz="4" w:space="0" w:color="auto"/>
            </w:tcBorders>
            <w:shd w:val="clear" w:color="auto" w:fill="auto"/>
            <w:hideMark/>
            <w:tcPrChange w:id="100" w:author="Author">
              <w:tcPr>
                <w:tcW w:w="1676" w:type="dxa"/>
                <w:gridSpan w:val="2"/>
                <w:tcBorders>
                  <w:top w:val="nil"/>
                  <w:left w:val="single" w:sz="4" w:space="0" w:color="auto"/>
                  <w:bottom w:val="single" w:sz="4" w:space="0" w:color="auto"/>
                  <w:right w:val="single" w:sz="4" w:space="0" w:color="auto"/>
                </w:tcBorders>
                <w:shd w:val="clear" w:color="auto" w:fill="auto"/>
                <w:hideMark/>
              </w:tcPr>
            </w:tcPrChange>
          </w:tcPr>
          <w:p w:rsidR="000B2946" w:rsidRDefault="000B2946" w:rsidP="00A72EFC">
            <w:pPr>
              <w:spacing w:after="0" w:line="240" w:lineRule="auto"/>
              <w:rPr>
                <w:rFonts w:ascii="Times New Roman" w:eastAsia="Times New Roman" w:hAnsi="Times New Roman" w:cs="Times New Roman"/>
                <w:sz w:val="20"/>
                <w:szCs w:val="20"/>
                <w:lang w:eastAsia="en-GB"/>
              </w:rPr>
            </w:pPr>
            <w:r w:rsidRPr="002E04F4">
              <w:rPr>
                <w:rFonts w:ascii="Times New Roman" w:eastAsia="Times New Roman" w:hAnsi="Times New Roman" w:cs="Times New Roman"/>
                <w:sz w:val="20"/>
                <w:szCs w:val="20"/>
                <w:lang w:eastAsia="en-GB"/>
              </w:rPr>
              <w:lastRenderedPageBreak/>
              <w:t>C00</w:t>
            </w:r>
            <w:r>
              <w:rPr>
                <w:rFonts w:ascii="Times New Roman" w:eastAsia="Times New Roman" w:hAnsi="Times New Roman" w:cs="Times New Roman"/>
                <w:sz w:val="20"/>
                <w:szCs w:val="20"/>
                <w:lang w:eastAsia="en-GB"/>
              </w:rPr>
              <w:t>9</w:t>
            </w:r>
            <w:r w:rsidRPr="002E04F4">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 xml:space="preserve"> </w:t>
            </w:r>
          </w:p>
          <w:p w:rsidR="000B2946" w:rsidRPr="002E04F4" w:rsidRDefault="000B2946" w:rsidP="00A72EFC">
            <w:pPr>
              <w:spacing w:after="0" w:line="240" w:lineRule="auto"/>
              <w:rPr>
                <w:rFonts w:ascii="Times New Roman" w:eastAsia="Times New Roman" w:hAnsi="Times New Roman" w:cs="Times New Roman"/>
                <w:sz w:val="20"/>
                <w:szCs w:val="20"/>
                <w:lang w:eastAsia="en-GB"/>
              </w:rPr>
            </w:pPr>
            <w:del w:id="101" w:author="Author">
              <w:r w:rsidDel="00A5430C">
                <w:rPr>
                  <w:rFonts w:ascii="Times New Roman" w:eastAsia="Times New Roman" w:hAnsi="Times New Roman" w:cs="Times New Roman"/>
                  <w:sz w:val="20"/>
                  <w:szCs w:val="20"/>
                  <w:lang w:eastAsia="en-GB"/>
                </w:rPr>
                <w:delText>(A8)</w:delText>
              </w:r>
            </w:del>
          </w:p>
        </w:tc>
        <w:tc>
          <w:tcPr>
            <w:tcW w:w="2020" w:type="dxa"/>
            <w:tcBorders>
              <w:top w:val="nil"/>
              <w:left w:val="nil"/>
              <w:bottom w:val="single" w:sz="4" w:space="0" w:color="auto"/>
              <w:right w:val="single" w:sz="4" w:space="0" w:color="auto"/>
            </w:tcBorders>
            <w:shd w:val="clear" w:color="auto" w:fill="auto"/>
            <w:hideMark/>
            <w:tcPrChange w:id="102" w:author="Author">
              <w:tcPr>
                <w:tcW w:w="2020" w:type="dxa"/>
                <w:gridSpan w:val="2"/>
                <w:tcBorders>
                  <w:top w:val="nil"/>
                  <w:left w:val="nil"/>
                  <w:bottom w:val="single" w:sz="4" w:space="0" w:color="auto"/>
                  <w:right w:val="single" w:sz="4" w:space="0" w:color="auto"/>
                </w:tcBorders>
                <w:shd w:val="clear" w:color="auto" w:fill="auto"/>
                <w:hideMark/>
              </w:tcPr>
            </w:tcPrChange>
          </w:tcPr>
          <w:p w:rsidR="000B2946" w:rsidRPr="002E04F4" w:rsidRDefault="000B2946" w:rsidP="00AD5269">
            <w:pPr>
              <w:spacing w:after="0" w:line="240" w:lineRule="auto"/>
              <w:rPr>
                <w:rFonts w:ascii="Times New Roman" w:eastAsia="Times New Roman" w:hAnsi="Times New Roman" w:cs="Times New Roman"/>
                <w:sz w:val="20"/>
                <w:szCs w:val="20"/>
                <w:lang w:eastAsia="en-GB"/>
              </w:rPr>
            </w:pPr>
            <w:r w:rsidRPr="0061769B">
              <w:rPr>
                <w:rFonts w:ascii="Times New Roman" w:hAnsi="Times New Roman" w:cs="Times New Roman"/>
                <w:sz w:val="20"/>
                <w:szCs w:val="20"/>
              </w:rPr>
              <w:t>Nominated ECAI</w:t>
            </w:r>
          </w:p>
        </w:tc>
        <w:tc>
          <w:tcPr>
            <w:tcW w:w="5376" w:type="dxa"/>
            <w:tcBorders>
              <w:top w:val="nil"/>
              <w:left w:val="nil"/>
              <w:bottom w:val="single" w:sz="4" w:space="0" w:color="auto"/>
              <w:right w:val="single" w:sz="4" w:space="0" w:color="auto"/>
            </w:tcBorders>
            <w:shd w:val="clear" w:color="auto" w:fill="auto"/>
            <w:hideMark/>
            <w:tcPrChange w:id="103" w:author="Author">
              <w:tcPr>
                <w:tcW w:w="5376" w:type="dxa"/>
                <w:gridSpan w:val="2"/>
                <w:tcBorders>
                  <w:top w:val="nil"/>
                  <w:left w:val="nil"/>
                  <w:bottom w:val="single" w:sz="4" w:space="0" w:color="auto"/>
                  <w:right w:val="single" w:sz="4" w:space="0" w:color="auto"/>
                </w:tcBorders>
                <w:shd w:val="clear" w:color="auto" w:fill="auto"/>
                <w:hideMark/>
              </w:tcPr>
            </w:tcPrChange>
          </w:tcPr>
          <w:p w:rsidR="000B2946" w:rsidRPr="002E04F4" w:rsidRDefault="000B2946" w:rsidP="00AD5269">
            <w:pPr>
              <w:spacing w:after="0" w:line="240" w:lineRule="auto"/>
              <w:rPr>
                <w:rFonts w:ascii="Times New Roman" w:eastAsia="Times New Roman" w:hAnsi="Times New Roman" w:cs="Times New Roman"/>
                <w:sz w:val="20"/>
                <w:szCs w:val="20"/>
                <w:lang w:eastAsia="en-GB"/>
              </w:rPr>
            </w:pPr>
            <w:r w:rsidRPr="0061769B">
              <w:rPr>
                <w:rFonts w:ascii="Times New Roman" w:hAnsi="Times New Roman" w:cs="Times New Roman"/>
                <w:sz w:val="20"/>
                <w:szCs w:val="20"/>
              </w:rPr>
              <w:t xml:space="preserve">Identify the credit assessment institution (ECAI) giving the external rating. </w:t>
            </w:r>
          </w:p>
        </w:tc>
      </w:tr>
      <w:tr w:rsidR="00AD5269" w:rsidRPr="00A54988" w:rsidTr="003149DF">
        <w:tblPrEx>
          <w:tblW w:w="9072" w:type="dxa"/>
          <w:tblInd w:w="98" w:type="dxa"/>
          <w:tblPrExChange w:id="104" w:author="Author">
            <w:tblPrEx>
              <w:tblW w:w="9072" w:type="dxa"/>
              <w:tblInd w:w="98" w:type="dxa"/>
            </w:tblPrEx>
          </w:tblPrExChange>
        </w:tblPrEx>
        <w:trPr>
          <w:trHeight w:val="1944"/>
          <w:trPrChange w:id="105" w:author="Author">
            <w:trPr>
              <w:gridAfter w:val="0"/>
              <w:trHeight w:val="1944"/>
            </w:trPr>
          </w:trPrChange>
        </w:trPr>
        <w:tc>
          <w:tcPr>
            <w:tcW w:w="1676" w:type="dxa"/>
            <w:tcBorders>
              <w:top w:val="single" w:sz="4" w:space="0" w:color="auto"/>
              <w:left w:val="single" w:sz="4" w:space="0" w:color="auto"/>
              <w:bottom w:val="single" w:sz="4" w:space="0" w:color="auto"/>
              <w:right w:val="single" w:sz="4" w:space="0" w:color="auto"/>
            </w:tcBorders>
            <w:shd w:val="clear" w:color="auto" w:fill="auto"/>
            <w:hideMark/>
            <w:tcPrChange w:id="106" w:author="Author">
              <w:tcPr>
                <w:tcW w:w="1676" w:type="dxa"/>
                <w:gridSpan w:val="2"/>
                <w:tcBorders>
                  <w:top w:val="nil"/>
                  <w:left w:val="single" w:sz="4" w:space="0" w:color="auto"/>
                  <w:bottom w:val="single" w:sz="4" w:space="0" w:color="auto"/>
                  <w:right w:val="single" w:sz="4" w:space="0" w:color="auto"/>
                </w:tcBorders>
                <w:shd w:val="clear" w:color="auto" w:fill="auto"/>
                <w:hideMark/>
              </w:tcPr>
            </w:tcPrChange>
          </w:tcPr>
          <w:p w:rsidR="000B2946" w:rsidDel="007348DF" w:rsidRDefault="00A72EFC">
            <w:pPr>
              <w:spacing w:after="0" w:line="240" w:lineRule="auto"/>
              <w:rPr>
                <w:del w:id="107" w:author="Author"/>
                <w:rFonts w:ascii="Times New Roman" w:eastAsia="Times New Roman" w:hAnsi="Times New Roman" w:cs="Times New Roman"/>
                <w:sz w:val="20"/>
                <w:szCs w:val="20"/>
                <w:lang w:eastAsia="en-GB"/>
              </w:rPr>
            </w:pPr>
            <w:r w:rsidRPr="002E04F4">
              <w:rPr>
                <w:rFonts w:ascii="Times New Roman" w:eastAsia="Times New Roman" w:hAnsi="Times New Roman" w:cs="Times New Roman"/>
                <w:sz w:val="20"/>
                <w:szCs w:val="20"/>
                <w:lang w:eastAsia="en-GB"/>
              </w:rPr>
              <w:t>C0</w:t>
            </w:r>
            <w:r w:rsidR="000B2946">
              <w:rPr>
                <w:rFonts w:ascii="Times New Roman" w:eastAsia="Times New Roman" w:hAnsi="Times New Roman" w:cs="Times New Roman"/>
                <w:sz w:val="20"/>
                <w:szCs w:val="20"/>
                <w:lang w:eastAsia="en-GB"/>
              </w:rPr>
              <w:t>10</w:t>
            </w:r>
            <w:r w:rsidRPr="002E04F4">
              <w:rPr>
                <w:rFonts w:ascii="Times New Roman" w:eastAsia="Times New Roman" w:hAnsi="Times New Roman" w:cs="Times New Roman"/>
                <w:sz w:val="20"/>
                <w:szCs w:val="20"/>
                <w:lang w:eastAsia="en-GB"/>
              </w:rPr>
              <w:t>0</w:t>
            </w:r>
            <w:r w:rsidR="004C7B6A">
              <w:rPr>
                <w:rFonts w:ascii="Times New Roman" w:eastAsia="Times New Roman" w:hAnsi="Times New Roman" w:cs="Times New Roman"/>
                <w:sz w:val="20"/>
                <w:szCs w:val="20"/>
                <w:lang w:eastAsia="en-GB"/>
              </w:rPr>
              <w:t xml:space="preserve"> </w:t>
            </w:r>
          </w:p>
          <w:p w:rsidR="00AD5269" w:rsidRPr="002E04F4" w:rsidRDefault="004C7B6A">
            <w:pPr>
              <w:spacing w:after="0" w:line="240" w:lineRule="auto"/>
              <w:rPr>
                <w:rFonts w:ascii="Times New Roman" w:eastAsia="Times New Roman" w:hAnsi="Times New Roman" w:cs="Times New Roman"/>
                <w:sz w:val="20"/>
                <w:szCs w:val="20"/>
                <w:lang w:eastAsia="en-GB"/>
              </w:rPr>
            </w:pPr>
            <w:del w:id="108" w:author="Author">
              <w:r w:rsidDel="007348DF">
                <w:rPr>
                  <w:rFonts w:ascii="Times New Roman" w:eastAsia="Times New Roman" w:hAnsi="Times New Roman" w:cs="Times New Roman"/>
                  <w:sz w:val="20"/>
                  <w:szCs w:val="20"/>
                  <w:lang w:eastAsia="en-GB"/>
                </w:rPr>
                <w:delText>(</w:delText>
              </w:r>
              <w:r w:rsidR="00AD5269" w:rsidRPr="002E04F4" w:rsidDel="007348DF">
                <w:rPr>
                  <w:rFonts w:ascii="Times New Roman" w:eastAsia="Times New Roman" w:hAnsi="Times New Roman" w:cs="Times New Roman"/>
                  <w:sz w:val="20"/>
                  <w:szCs w:val="20"/>
                  <w:lang w:eastAsia="en-GB"/>
                </w:rPr>
                <w:delText>A9</w:delText>
              </w:r>
              <w:r w:rsidDel="007348DF">
                <w:rPr>
                  <w:rFonts w:ascii="Times New Roman" w:eastAsia="Times New Roman" w:hAnsi="Times New Roman" w:cs="Times New Roman"/>
                  <w:sz w:val="20"/>
                  <w:szCs w:val="20"/>
                  <w:lang w:eastAsia="en-GB"/>
                </w:rPr>
                <w:delText>)</w:delText>
              </w:r>
            </w:del>
          </w:p>
        </w:tc>
        <w:tc>
          <w:tcPr>
            <w:tcW w:w="2020" w:type="dxa"/>
            <w:tcBorders>
              <w:top w:val="single" w:sz="4" w:space="0" w:color="auto"/>
              <w:left w:val="single" w:sz="4" w:space="0" w:color="auto"/>
              <w:bottom w:val="single" w:sz="4" w:space="0" w:color="auto"/>
              <w:right w:val="single" w:sz="4" w:space="0" w:color="auto"/>
            </w:tcBorders>
            <w:shd w:val="clear" w:color="auto" w:fill="auto"/>
            <w:hideMark/>
            <w:tcPrChange w:id="109" w:author="Author">
              <w:tcPr>
                <w:tcW w:w="2020" w:type="dxa"/>
                <w:gridSpan w:val="2"/>
                <w:tcBorders>
                  <w:top w:val="nil"/>
                  <w:left w:val="nil"/>
                  <w:bottom w:val="single" w:sz="4" w:space="0" w:color="auto"/>
                  <w:right w:val="single" w:sz="4" w:space="0" w:color="auto"/>
                </w:tcBorders>
                <w:shd w:val="clear" w:color="auto" w:fill="auto"/>
                <w:hideMark/>
              </w:tcPr>
            </w:tcPrChange>
          </w:tcPr>
          <w:p w:rsidR="00AD5269" w:rsidRPr="002E04F4" w:rsidRDefault="00AD5269" w:rsidP="00AD5269">
            <w:pPr>
              <w:spacing w:after="0" w:line="240" w:lineRule="auto"/>
              <w:rPr>
                <w:rFonts w:ascii="Times New Roman" w:eastAsia="Times New Roman" w:hAnsi="Times New Roman" w:cs="Times New Roman"/>
                <w:sz w:val="20"/>
                <w:szCs w:val="20"/>
                <w:lang w:eastAsia="en-GB"/>
              </w:rPr>
            </w:pPr>
            <w:r w:rsidRPr="002E04F4">
              <w:rPr>
                <w:rFonts w:ascii="Times New Roman" w:eastAsia="Times New Roman" w:hAnsi="Times New Roman" w:cs="Times New Roman"/>
                <w:sz w:val="20"/>
                <w:szCs w:val="20"/>
                <w:lang w:eastAsia="en-GB"/>
              </w:rPr>
              <w:t>Sector</w:t>
            </w:r>
          </w:p>
        </w:tc>
        <w:tc>
          <w:tcPr>
            <w:tcW w:w="5376" w:type="dxa"/>
            <w:tcBorders>
              <w:top w:val="single" w:sz="4" w:space="0" w:color="auto"/>
              <w:left w:val="single" w:sz="4" w:space="0" w:color="auto"/>
              <w:bottom w:val="single" w:sz="4" w:space="0" w:color="auto"/>
              <w:right w:val="single" w:sz="4" w:space="0" w:color="auto"/>
            </w:tcBorders>
            <w:shd w:val="clear" w:color="auto" w:fill="auto"/>
            <w:hideMark/>
            <w:tcPrChange w:id="110" w:author="Author">
              <w:tcPr>
                <w:tcW w:w="5376" w:type="dxa"/>
                <w:gridSpan w:val="2"/>
                <w:tcBorders>
                  <w:top w:val="nil"/>
                  <w:left w:val="nil"/>
                  <w:bottom w:val="single" w:sz="4" w:space="0" w:color="auto"/>
                  <w:right w:val="single" w:sz="4" w:space="0" w:color="auto"/>
                </w:tcBorders>
                <w:shd w:val="clear" w:color="auto" w:fill="auto"/>
                <w:hideMark/>
              </w:tcPr>
            </w:tcPrChange>
          </w:tcPr>
          <w:p w:rsidR="000B2946" w:rsidDel="008F23AF" w:rsidRDefault="000B2946" w:rsidP="003149DF">
            <w:pPr>
              <w:jc w:val="both"/>
              <w:rPr>
                <w:del w:id="111" w:author="Author"/>
                <w:rFonts w:ascii="Times New Roman" w:hAnsi="Times New Roman" w:cs="Times New Roman"/>
                <w:sz w:val="20"/>
                <w:szCs w:val="20"/>
              </w:rPr>
            </w:pPr>
            <w:r w:rsidRPr="0061769B">
              <w:rPr>
                <w:rFonts w:ascii="Times New Roman" w:hAnsi="Times New Roman" w:cs="Times New Roman"/>
                <w:sz w:val="20"/>
                <w:szCs w:val="20"/>
              </w:rPr>
              <w:t xml:space="preserve">Identify the economic sector of issuer based on the latest version of NACE code. The letter reference of the NACE code identifying the Section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as a minimum for identifying sectors (e.g. ‘A’ or ‘A0111’ would be acceptable) except for the NACE relating to Financial and Insurance activities, for which the letter identifying the Section followed by the 4 digits code for the class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(e.g. ‘K6411’). </w:t>
            </w:r>
          </w:p>
          <w:p w:rsidR="00F47B17" w:rsidRPr="002E04F4" w:rsidRDefault="00F47B17">
            <w:pPr>
              <w:jc w:val="both"/>
              <w:rPr>
                <w:rFonts w:ascii="Times New Roman" w:eastAsia="Times New Roman" w:hAnsi="Times New Roman" w:cs="Times New Roman"/>
                <w:sz w:val="20"/>
                <w:szCs w:val="20"/>
                <w:lang w:eastAsia="en-GB"/>
              </w:rPr>
              <w:pPrChange w:id="112" w:author="Author">
                <w:pPr>
                  <w:spacing w:after="0" w:line="240" w:lineRule="auto"/>
                </w:pPr>
              </w:pPrChange>
            </w:pPr>
          </w:p>
        </w:tc>
      </w:tr>
      <w:tr w:rsidR="00AD5269" w:rsidRPr="00A54988" w:rsidTr="003149DF">
        <w:tblPrEx>
          <w:tblW w:w="9072" w:type="dxa"/>
          <w:tblInd w:w="98" w:type="dxa"/>
          <w:tblPrExChange w:id="113" w:author="Author">
            <w:tblPrEx>
              <w:tblW w:w="9072" w:type="dxa"/>
              <w:tblInd w:w="98" w:type="dxa"/>
            </w:tblPrEx>
          </w:tblPrExChange>
        </w:tblPrEx>
        <w:trPr>
          <w:trHeight w:val="645"/>
          <w:trPrChange w:id="114" w:author="Author">
            <w:trPr>
              <w:gridAfter w:val="0"/>
              <w:trHeight w:val="645"/>
            </w:trPr>
          </w:trPrChange>
        </w:trPr>
        <w:tc>
          <w:tcPr>
            <w:tcW w:w="1676" w:type="dxa"/>
            <w:tcBorders>
              <w:top w:val="single" w:sz="4" w:space="0" w:color="auto"/>
              <w:left w:val="single" w:sz="4" w:space="0" w:color="auto"/>
              <w:bottom w:val="single" w:sz="4" w:space="0" w:color="auto"/>
              <w:right w:val="single" w:sz="4" w:space="0" w:color="auto"/>
            </w:tcBorders>
            <w:shd w:val="clear" w:color="auto" w:fill="auto"/>
            <w:hideMark/>
            <w:tcPrChange w:id="115" w:author="Author">
              <w:tcPr>
                <w:tcW w:w="1676"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0B2946" w:rsidDel="007348DF" w:rsidRDefault="00A72EFC">
            <w:pPr>
              <w:spacing w:after="0" w:line="240" w:lineRule="auto"/>
              <w:rPr>
                <w:del w:id="116" w:author="Autho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C0</w:t>
            </w:r>
            <w:r w:rsidR="000B2946">
              <w:rPr>
                <w:rFonts w:ascii="Times New Roman" w:eastAsia="Times New Roman" w:hAnsi="Times New Roman" w:cs="Times New Roman"/>
                <w:color w:val="000000"/>
                <w:sz w:val="20"/>
                <w:szCs w:val="20"/>
                <w:lang w:eastAsia="en-GB"/>
              </w:rPr>
              <w:t>11</w:t>
            </w:r>
            <w:r w:rsidRPr="002E04F4">
              <w:rPr>
                <w:rFonts w:ascii="Times New Roman" w:eastAsia="Times New Roman" w:hAnsi="Times New Roman" w:cs="Times New Roman"/>
                <w:color w:val="000000"/>
                <w:sz w:val="20"/>
                <w:szCs w:val="20"/>
                <w:lang w:eastAsia="en-GB"/>
              </w:rPr>
              <w:t>0</w:t>
            </w:r>
            <w:r w:rsidR="004C7B6A">
              <w:rPr>
                <w:rFonts w:ascii="Times New Roman" w:eastAsia="Times New Roman" w:hAnsi="Times New Roman" w:cs="Times New Roman"/>
                <w:color w:val="000000"/>
                <w:sz w:val="20"/>
                <w:szCs w:val="20"/>
                <w:lang w:eastAsia="en-GB"/>
              </w:rPr>
              <w:t xml:space="preserve"> </w:t>
            </w:r>
          </w:p>
          <w:p w:rsidR="00AD5269" w:rsidRPr="002E04F4" w:rsidRDefault="004C7B6A">
            <w:pPr>
              <w:spacing w:after="0" w:line="240" w:lineRule="auto"/>
              <w:rPr>
                <w:rFonts w:ascii="Times New Roman" w:eastAsia="Times New Roman" w:hAnsi="Times New Roman" w:cs="Times New Roman"/>
                <w:color w:val="000000"/>
                <w:sz w:val="20"/>
                <w:szCs w:val="20"/>
                <w:lang w:eastAsia="en-GB"/>
              </w:rPr>
            </w:pPr>
            <w:del w:id="117" w:author="Author">
              <w:r w:rsidDel="007348DF">
                <w:rPr>
                  <w:rFonts w:ascii="Times New Roman" w:eastAsia="Times New Roman" w:hAnsi="Times New Roman" w:cs="Times New Roman"/>
                  <w:color w:val="000000"/>
                  <w:sz w:val="20"/>
                  <w:szCs w:val="20"/>
                  <w:lang w:eastAsia="en-GB"/>
                </w:rPr>
                <w:delText>(</w:delText>
              </w:r>
              <w:r w:rsidR="00AD5269" w:rsidRPr="002E04F4" w:rsidDel="007348DF">
                <w:rPr>
                  <w:rFonts w:ascii="Times New Roman" w:eastAsia="Times New Roman" w:hAnsi="Times New Roman" w:cs="Times New Roman"/>
                  <w:color w:val="000000"/>
                  <w:sz w:val="20"/>
                  <w:szCs w:val="20"/>
                  <w:lang w:eastAsia="en-GB"/>
                </w:rPr>
                <w:delText>A10</w:delText>
              </w:r>
              <w:r w:rsidDel="007348DF">
                <w:rPr>
                  <w:rFonts w:ascii="Times New Roman" w:eastAsia="Times New Roman" w:hAnsi="Times New Roman" w:cs="Times New Roman"/>
                  <w:color w:val="000000"/>
                  <w:sz w:val="20"/>
                  <w:szCs w:val="20"/>
                  <w:lang w:eastAsia="en-GB"/>
                </w:rPr>
                <w:delText>)</w:delText>
              </w:r>
            </w:del>
          </w:p>
        </w:tc>
        <w:tc>
          <w:tcPr>
            <w:tcW w:w="2020" w:type="dxa"/>
            <w:tcBorders>
              <w:top w:val="single" w:sz="4" w:space="0" w:color="auto"/>
              <w:left w:val="single" w:sz="4" w:space="0" w:color="auto"/>
              <w:bottom w:val="single" w:sz="4" w:space="0" w:color="auto"/>
              <w:right w:val="single" w:sz="4" w:space="0" w:color="auto"/>
            </w:tcBorders>
            <w:shd w:val="clear" w:color="auto" w:fill="auto"/>
            <w:hideMark/>
            <w:tcPrChange w:id="118" w:author="Author">
              <w:tcPr>
                <w:tcW w:w="2020"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Group entity subject to the exposure</w:t>
            </w:r>
          </w:p>
        </w:tc>
        <w:tc>
          <w:tcPr>
            <w:tcW w:w="5376" w:type="dxa"/>
            <w:tcBorders>
              <w:top w:val="single" w:sz="4" w:space="0" w:color="auto"/>
              <w:left w:val="single" w:sz="4" w:space="0" w:color="auto"/>
              <w:bottom w:val="single" w:sz="4" w:space="0" w:color="auto"/>
              <w:right w:val="single" w:sz="4" w:space="0" w:color="auto"/>
            </w:tcBorders>
            <w:shd w:val="clear" w:color="auto" w:fill="auto"/>
            <w:hideMark/>
            <w:tcPrChange w:id="119" w:author="Author">
              <w:tcPr>
                <w:tcW w:w="5376"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List of all involved entities of the group in the exposure. It concerns all entities and for each entity a separate entry has to be reported.</w:t>
            </w:r>
            <w:r w:rsidR="000F0B11" w:rsidRPr="002E04F4">
              <w:rPr>
                <w:rFonts w:ascii="Times New Roman" w:eastAsia="Times New Roman" w:hAnsi="Times New Roman" w:cs="Times New Roman"/>
                <w:color w:val="000000"/>
                <w:sz w:val="20"/>
                <w:szCs w:val="20"/>
                <w:lang w:eastAsia="en-GB"/>
              </w:rPr>
              <w:t xml:space="preserve"> If more than one entity of the group is involved, for each entity a separate line is necessary. </w:t>
            </w:r>
          </w:p>
        </w:tc>
      </w:tr>
      <w:tr w:rsidR="00AD5269" w:rsidRPr="00A54988" w:rsidTr="002E04F4">
        <w:trPr>
          <w:trHeight w:val="2850"/>
        </w:trPr>
        <w:tc>
          <w:tcPr>
            <w:tcW w:w="1676" w:type="dxa"/>
            <w:tcBorders>
              <w:top w:val="single" w:sz="4" w:space="0" w:color="auto"/>
              <w:left w:val="single" w:sz="4" w:space="0" w:color="000000"/>
              <w:bottom w:val="nil"/>
              <w:right w:val="single" w:sz="4" w:space="0" w:color="000000"/>
            </w:tcBorders>
            <w:shd w:val="clear" w:color="auto" w:fill="auto"/>
            <w:hideMark/>
          </w:tcPr>
          <w:p w:rsidR="000B2946" w:rsidDel="007348DF" w:rsidRDefault="00A72EFC" w:rsidP="00AD5269">
            <w:pPr>
              <w:spacing w:after="0" w:line="240" w:lineRule="auto"/>
              <w:rPr>
                <w:del w:id="120" w:author="Autho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C01</w:t>
            </w:r>
            <w:r w:rsidR="000B2946">
              <w:rPr>
                <w:rFonts w:ascii="Times New Roman" w:eastAsia="Times New Roman" w:hAnsi="Times New Roman" w:cs="Times New Roman"/>
                <w:color w:val="000000"/>
                <w:sz w:val="20"/>
                <w:szCs w:val="20"/>
                <w:lang w:eastAsia="en-GB"/>
              </w:rPr>
              <w:t>2</w:t>
            </w:r>
            <w:r w:rsidRPr="002E04F4">
              <w:rPr>
                <w:rFonts w:ascii="Times New Roman" w:eastAsia="Times New Roman" w:hAnsi="Times New Roman" w:cs="Times New Roman"/>
                <w:color w:val="000000"/>
                <w:sz w:val="20"/>
                <w:szCs w:val="20"/>
                <w:lang w:eastAsia="en-GB"/>
              </w:rPr>
              <w:t>0</w:t>
            </w:r>
            <w:r w:rsidR="004C7B6A">
              <w:rPr>
                <w:rFonts w:ascii="Times New Roman" w:eastAsia="Times New Roman" w:hAnsi="Times New Roman" w:cs="Times New Roman"/>
                <w:color w:val="000000"/>
                <w:sz w:val="20"/>
                <w:szCs w:val="20"/>
                <w:lang w:eastAsia="en-GB"/>
              </w:rPr>
              <w:t xml:space="preserve"> </w:t>
            </w:r>
          </w:p>
          <w:p w:rsidR="00AD5269" w:rsidRPr="002E04F4" w:rsidRDefault="004C7B6A" w:rsidP="00AD5269">
            <w:pPr>
              <w:spacing w:after="0" w:line="240" w:lineRule="auto"/>
              <w:rPr>
                <w:rFonts w:ascii="Times New Roman" w:eastAsia="Times New Roman" w:hAnsi="Times New Roman" w:cs="Times New Roman"/>
                <w:color w:val="000000"/>
                <w:sz w:val="20"/>
                <w:szCs w:val="20"/>
                <w:lang w:eastAsia="en-GB"/>
              </w:rPr>
            </w:pPr>
            <w:del w:id="121" w:author="Author">
              <w:r w:rsidDel="007348DF">
                <w:rPr>
                  <w:rFonts w:ascii="Times New Roman" w:eastAsia="Times New Roman" w:hAnsi="Times New Roman" w:cs="Times New Roman"/>
                  <w:color w:val="000000"/>
                  <w:sz w:val="20"/>
                  <w:szCs w:val="20"/>
                  <w:lang w:eastAsia="en-GB"/>
                </w:rPr>
                <w:delText>(</w:delText>
              </w:r>
              <w:r w:rsidR="00AD5269" w:rsidRPr="002E04F4" w:rsidDel="007348DF">
                <w:rPr>
                  <w:rFonts w:ascii="Times New Roman" w:eastAsia="Times New Roman" w:hAnsi="Times New Roman" w:cs="Times New Roman"/>
                  <w:color w:val="000000"/>
                  <w:sz w:val="20"/>
                  <w:szCs w:val="20"/>
                  <w:lang w:eastAsia="en-GB"/>
                </w:rPr>
                <w:delText>A11</w:delText>
              </w:r>
              <w:r w:rsidDel="007348DF">
                <w:rPr>
                  <w:rFonts w:ascii="Times New Roman" w:eastAsia="Times New Roman" w:hAnsi="Times New Roman" w:cs="Times New Roman"/>
                  <w:color w:val="000000"/>
                  <w:sz w:val="20"/>
                  <w:szCs w:val="20"/>
                  <w:lang w:eastAsia="en-GB"/>
                </w:rPr>
                <w:delText>)</w:delText>
              </w:r>
            </w:del>
          </w:p>
        </w:tc>
        <w:tc>
          <w:tcPr>
            <w:tcW w:w="2020" w:type="dxa"/>
            <w:tcBorders>
              <w:top w:val="single" w:sz="4" w:space="0" w:color="auto"/>
              <w:left w:val="nil"/>
              <w:bottom w:val="nil"/>
              <w:right w:val="single" w:sz="4" w:space="0" w:color="000000"/>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Identification code</w:t>
            </w:r>
            <w:r w:rsidR="002C2240" w:rsidRPr="002E04F4">
              <w:rPr>
                <w:rFonts w:ascii="Times New Roman" w:eastAsia="Times New Roman" w:hAnsi="Times New Roman" w:cs="Times New Roman"/>
                <w:color w:val="000000"/>
                <w:sz w:val="20"/>
                <w:szCs w:val="20"/>
                <w:lang w:eastAsia="en-GB"/>
              </w:rPr>
              <w:t xml:space="preserve"> of the group entity</w:t>
            </w:r>
          </w:p>
        </w:tc>
        <w:tc>
          <w:tcPr>
            <w:tcW w:w="5376" w:type="dxa"/>
            <w:tcBorders>
              <w:top w:val="single" w:sz="4" w:space="0" w:color="auto"/>
              <w:left w:val="nil"/>
              <w:bottom w:val="nil"/>
              <w:right w:val="single" w:sz="4" w:space="0" w:color="000000"/>
            </w:tcBorders>
            <w:shd w:val="clear" w:color="auto" w:fill="auto"/>
            <w:hideMark/>
          </w:tcPr>
          <w:p w:rsidR="00AD5269" w:rsidRDefault="00AD5269" w:rsidP="004C7B6A">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 xml:space="preserve">The unique identification code as reported in </w:t>
            </w:r>
            <w:r w:rsidR="007F1FD5">
              <w:rPr>
                <w:rFonts w:ascii="Times New Roman" w:eastAsia="Times New Roman" w:hAnsi="Times New Roman" w:cs="Times New Roman"/>
                <w:color w:val="000000"/>
                <w:sz w:val="20"/>
                <w:szCs w:val="20"/>
                <w:lang w:eastAsia="en-GB"/>
              </w:rPr>
              <w:t>S.32.01.</w:t>
            </w:r>
            <w:r w:rsidRPr="002E04F4">
              <w:rPr>
                <w:rFonts w:ascii="Times New Roman" w:eastAsia="Times New Roman" w:hAnsi="Times New Roman" w:cs="Times New Roman"/>
                <w:color w:val="000000"/>
                <w:sz w:val="20"/>
                <w:szCs w:val="20"/>
                <w:lang w:eastAsia="en-GB"/>
              </w:rPr>
              <w:br/>
            </w:r>
          </w:p>
          <w:p w:rsidR="000B2946" w:rsidRDefault="004C7B6A" w:rsidP="000B2946">
            <w:pPr>
              <w:spacing w:after="0" w:line="240" w:lineRule="auto"/>
              <w:rPr>
                <w:rFonts w:ascii="Times New Roman" w:eastAsia="Times New Roman" w:hAnsi="Times New Roman" w:cs="Times New Roman"/>
                <w:sz w:val="20"/>
                <w:szCs w:val="20"/>
                <w:lang w:eastAsia="en-GB"/>
              </w:rPr>
            </w:pPr>
            <w:r w:rsidRPr="00B01F2B">
              <w:rPr>
                <w:rFonts w:ascii="Times New Roman" w:eastAsia="Times New Roman" w:hAnsi="Times New Roman" w:cs="Times New Roman"/>
                <w:sz w:val="20"/>
                <w:szCs w:val="20"/>
                <w:lang w:eastAsia="en-GB"/>
              </w:rPr>
              <w:t>Identification code</w:t>
            </w:r>
            <w:r w:rsidRPr="00B01F2B">
              <w:rPr>
                <w:rFonts w:ascii="Times New Roman" w:hAnsi="Times New Roman" w:cs="Times New Roman"/>
                <w:sz w:val="20"/>
                <w:szCs w:val="20"/>
              </w:rPr>
              <w:t xml:space="preserve"> by this order of priority</w:t>
            </w:r>
            <w:del w:id="122" w:author="Author">
              <w:r w:rsidRPr="00B01F2B" w:rsidDel="00BF6EB3">
                <w:rPr>
                  <w:rFonts w:ascii="Times New Roman" w:hAnsi="Times New Roman" w:cs="Times New Roman"/>
                  <w:sz w:val="20"/>
                  <w:szCs w:val="20"/>
                </w:rPr>
                <w:delText xml:space="preserve"> </w:delText>
              </w:r>
              <w:bookmarkStart w:id="123" w:name="_GoBack"/>
              <w:bookmarkEnd w:id="123"/>
              <w:r w:rsidRPr="00B01F2B" w:rsidDel="00BF6EB3">
                <w:rPr>
                  <w:rFonts w:ascii="Times New Roman" w:hAnsi="Times New Roman" w:cs="Times New Roman"/>
                  <w:sz w:val="20"/>
                  <w:szCs w:val="20"/>
                </w:rPr>
                <w:delText>if existent</w:delText>
              </w:r>
            </w:del>
            <w:r w:rsidRPr="00B01F2B">
              <w:rPr>
                <w:rFonts w:ascii="Times New Roman" w:eastAsia="Times New Roman" w:hAnsi="Times New Roman" w:cs="Times New Roman"/>
                <w:sz w:val="20"/>
                <w:szCs w:val="20"/>
                <w:lang w:eastAsia="en-GB"/>
              </w:rPr>
              <w:t xml:space="preserve">: </w:t>
            </w:r>
            <w:r w:rsidRPr="00B01F2B">
              <w:rPr>
                <w:rFonts w:ascii="Times New Roman" w:eastAsia="Times New Roman" w:hAnsi="Times New Roman" w:cs="Times New Roman"/>
                <w:sz w:val="20"/>
                <w:szCs w:val="20"/>
                <w:lang w:eastAsia="en-GB"/>
              </w:rPr>
              <w:br/>
              <w:t xml:space="preserve">- Legal Entity Identifier (LEI); </w:t>
            </w:r>
            <w:r w:rsidRPr="00B01F2B">
              <w:rPr>
                <w:rFonts w:ascii="Times New Roman" w:eastAsia="Times New Roman" w:hAnsi="Times New Roman" w:cs="Times New Roman"/>
                <w:sz w:val="20"/>
                <w:szCs w:val="20"/>
                <w:lang w:eastAsia="en-GB"/>
              </w:rPr>
              <w:br/>
              <w:t>- Specific code</w:t>
            </w:r>
            <w:r w:rsidRPr="00B01F2B">
              <w:rPr>
                <w:rFonts w:ascii="Times New Roman" w:eastAsia="Times New Roman" w:hAnsi="Times New Roman" w:cs="Times New Roman"/>
                <w:sz w:val="20"/>
                <w:szCs w:val="20"/>
                <w:lang w:eastAsia="en-GB"/>
              </w:rPr>
              <w:br/>
            </w:r>
            <w:r w:rsidRPr="00B01F2B">
              <w:rPr>
                <w:rFonts w:ascii="Times New Roman" w:eastAsia="Times New Roman" w:hAnsi="Times New Roman" w:cs="Times New Roman"/>
                <w:sz w:val="20"/>
                <w:szCs w:val="20"/>
                <w:lang w:eastAsia="en-GB"/>
              </w:rPr>
              <w:br/>
            </w:r>
            <w:r w:rsidR="000B2946" w:rsidRPr="009F7E35">
              <w:rPr>
                <w:rFonts w:ascii="Times New Roman" w:eastAsia="Times New Roman" w:hAnsi="Times New Roman" w:cs="Times New Roman"/>
                <w:sz w:val="20"/>
                <w:szCs w:val="20"/>
                <w:lang w:eastAsia="en-GB"/>
              </w:rPr>
              <w:t xml:space="preserve">Specific code: </w:t>
            </w:r>
            <w:r w:rsidR="000B2946" w:rsidRPr="009F7E35">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sidR="000B2946">
              <w:rPr>
                <w:rFonts w:ascii="Times New Roman" w:eastAsia="Times New Roman" w:hAnsi="Times New Roman" w:cs="Times New Roman"/>
                <w:sz w:val="20"/>
                <w:szCs w:val="20"/>
                <w:lang w:eastAsia="en-GB"/>
              </w:rPr>
              <w:t>;</w:t>
            </w:r>
          </w:p>
          <w:p w:rsidR="004C7B6A" w:rsidRPr="002E04F4" w:rsidRDefault="000B2946" w:rsidP="000B2946">
            <w:pPr>
              <w:spacing w:after="0" w:line="240" w:lineRule="auto"/>
              <w:rPr>
                <w:rFonts w:ascii="Times New Roman" w:eastAsia="Times New Roman" w:hAnsi="Times New Roman" w:cs="Times New Roman"/>
                <w:color w:val="000000"/>
                <w:sz w:val="20"/>
                <w:szCs w:val="20"/>
                <w:lang w:eastAsia="en-GB"/>
              </w:rPr>
            </w:pPr>
            <w:r w:rsidRPr="009F7E35">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9F7E35">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9F7E35">
              <w:rPr>
                <w:rFonts w:ascii="Times New Roman" w:eastAsia="Times New Roman" w:hAnsi="Times New Roman" w:cs="Times New Roman"/>
                <w:sz w:val="20"/>
                <w:szCs w:val="20"/>
                <w:lang w:eastAsia="en-GB"/>
              </w:rPr>
              <w:t xml:space="preserve">comply with the following format in a consistent manner: </w:t>
            </w:r>
            <w:r w:rsidRPr="009F7E35">
              <w:rPr>
                <w:rFonts w:ascii="Times New Roman" w:eastAsia="Times New Roman" w:hAnsi="Times New Roman" w:cs="Times New Roman"/>
                <w:sz w:val="20"/>
                <w:szCs w:val="20"/>
                <w:lang w:eastAsia="en-GB"/>
              </w:rPr>
              <w:br/>
              <w:t xml:space="preserve"> identification code of the parent undertaking + </w:t>
            </w:r>
            <w:r w:rsidRPr="009F7E35">
              <w:rPr>
                <w:rFonts w:ascii="Times New Roman" w:eastAsia="Times New Roman" w:hAnsi="Times New Roman" w:cs="Times New Roman"/>
                <w:sz w:val="20"/>
                <w:szCs w:val="20"/>
                <w:lang w:eastAsia="en-GB"/>
              </w:rPr>
              <w:br/>
              <w:t xml:space="preserve"> ISO 3166-1 alpha-2 code of the country of the undertaking + </w:t>
            </w:r>
            <w:r w:rsidRPr="009F7E35">
              <w:rPr>
                <w:rFonts w:ascii="Times New Roman" w:eastAsia="Times New Roman" w:hAnsi="Times New Roman" w:cs="Times New Roman"/>
                <w:sz w:val="20"/>
                <w:szCs w:val="20"/>
                <w:lang w:eastAsia="en-GB"/>
              </w:rPr>
              <w:br/>
              <w:t xml:space="preserve"> 5 digits</w:t>
            </w:r>
          </w:p>
        </w:tc>
      </w:tr>
      <w:tr w:rsidR="006B47FB" w:rsidRPr="00A54988" w:rsidTr="003149DF">
        <w:tblPrEx>
          <w:tblW w:w="9072" w:type="dxa"/>
          <w:tblInd w:w="98" w:type="dxa"/>
          <w:tblPrExChange w:id="124" w:author="Author">
            <w:tblPrEx>
              <w:tblW w:w="9072" w:type="dxa"/>
              <w:tblInd w:w="98" w:type="dxa"/>
            </w:tblPrEx>
          </w:tblPrExChange>
        </w:tblPrEx>
        <w:trPr>
          <w:trHeight w:val="1130"/>
          <w:ins w:id="125" w:author="Author"/>
          <w:trPrChange w:id="126" w:author="Author">
            <w:trPr>
              <w:gridBefore w:val="1"/>
              <w:trHeight w:val="1425"/>
            </w:trPr>
          </w:trPrChange>
        </w:trPr>
        <w:tc>
          <w:tcPr>
            <w:tcW w:w="1676" w:type="dxa"/>
            <w:tcBorders>
              <w:top w:val="single" w:sz="4" w:space="0" w:color="auto"/>
              <w:left w:val="single" w:sz="4" w:space="0" w:color="000000"/>
              <w:bottom w:val="nil"/>
              <w:right w:val="single" w:sz="4" w:space="0" w:color="000000"/>
            </w:tcBorders>
            <w:shd w:val="clear" w:color="auto" w:fill="auto"/>
            <w:tcPrChange w:id="127" w:author="Author">
              <w:tcPr>
                <w:tcW w:w="1676" w:type="dxa"/>
                <w:gridSpan w:val="2"/>
                <w:tcBorders>
                  <w:top w:val="single" w:sz="4" w:space="0" w:color="auto"/>
                  <w:left w:val="single" w:sz="4" w:space="0" w:color="000000"/>
                  <w:bottom w:val="nil"/>
                  <w:right w:val="single" w:sz="4" w:space="0" w:color="000000"/>
                </w:tcBorders>
                <w:shd w:val="clear" w:color="auto" w:fill="auto"/>
              </w:tcPr>
            </w:tcPrChange>
          </w:tcPr>
          <w:p w:rsidR="006B47FB" w:rsidRPr="002E04F4" w:rsidDel="006B47FB" w:rsidRDefault="006B47FB" w:rsidP="00AD5269">
            <w:pPr>
              <w:spacing w:after="0" w:line="240" w:lineRule="auto"/>
              <w:rPr>
                <w:ins w:id="128" w:author="Author"/>
                <w:rFonts w:ascii="Times New Roman" w:eastAsia="Times New Roman" w:hAnsi="Times New Roman" w:cs="Times New Roman"/>
                <w:color w:val="000000"/>
                <w:sz w:val="20"/>
                <w:szCs w:val="20"/>
                <w:lang w:eastAsia="en-GB"/>
              </w:rPr>
            </w:pPr>
            <w:ins w:id="129" w:author="Author">
              <w:r>
                <w:rPr>
                  <w:rFonts w:ascii="Times New Roman" w:eastAsia="Times New Roman" w:hAnsi="Times New Roman" w:cs="Times New Roman"/>
                  <w:color w:val="000000"/>
                  <w:sz w:val="20"/>
                  <w:szCs w:val="20"/>
                  <w:lang w:eastAsia="en-GB"/>
                </w:rPr>
                <w:t>C0130</w:t>
              </w:r>
            </w:ins>
          </w:p>
        </w:tc>
        <w:tc>
          <w:tcPr>
            <w:tcW w:w="2020" w:type="dxa"/>
            <w:tcBorders>
              <w:top w:val="single" w:sz="4" w:space="0" w:color="auto"/>
              <w:left w:val="nil"/>
              <w:bottom w:val="nil"/>
              <w:right w:val="single" w:sz="4" w:space="0" w:color="000000"/>
            </w:tcBorders>
            <w:shd w:val="clear" w:color="auto" w:fill="auto"/>
            <w:tcPrChange w:id="130" w:author="Author">
              <w:tcPr>
                <w:tcW w:w="2020" w:type="dxa"/>
                <w:gridSpan w:val="2"/>
                <w:tcBorders>
                  <w:top w:val="single" w:sz="4" w:space="0" w:color="auto"/>
                  <w:left w:val="nil"/>
                  <w:bottom w:val="nil"/>
                  <w:right w:val="single" w:sz="4" w:space="0" w:color="000000"/>
                </w:tcBorders>
                <w:shd w:val="clear" w:color="auto" w:fill="auto"/>
              </w:tcPr>
            </w:tcPrChange>
          </w:tcPr>
          <w:p w:rsidR="006B47FB" w:rsidRPr="002E04F4" w:rsidRDefault="006B47FB" w:rsidP="00AD5269">
            <w:pPr>
              <w:spacing w:after="0" w:line="240" w:lineRule="auto"/>
              <w:rPr>
                <w:ins w:id="131" w:author="Author"/>
                <w:rFonts w:ascii="Times New Roman" w:eastAsia="Times New Roman" w:hAnsi="Times New Roman" w:cs="Times New Roman"/>
                <w:color w:val="000000"/>
                <w:sz w:val="20"/>
                <w:szCs w:val="20"/>
                <w:lang w:eastAsia="en-GB"/>
              </w:rPr>
            </w:pPr>
            <w:ins w:id="132" w:author="Author">
              <w:r w:rsidRPr="006B47FB">
                <w:rPr>
                  <w:rFonts w:ascii="Times New Roman" w:eastAsia="Times New Roman" w:hAnsi="Times New Roman" w:cs="Times New Roman"/>
                  <w:color w:val="000000"/>
                  <w:sz w:val="20"/>
                  <w:szCs w:val="20"/>
                  <w:lang w:eastAsia="en-GB"/>
                </w:rPr>
                <w:t>ID code type of the group entity</w:t>
              </w:r>
            </w:ins>
          </w:p>
        </w:tc>
        <w:tc>
          <w:tcPr>
            <w:tcW w:w="5376" w:type="dxa"/>
            <w:tcBorders>
              <w:top w:val="single" w:sz="4" w:space="0" w:color="auto"/>
              <w:left w:val="nil"/>
              <w:bottom w:val="nil"/>
              <w:right w:val="single" w:sz="4" w:space="0" w:color="000000"/>
            </w:tcBorders>
            <w:shd w:val="clear" w:color="auto" w:fill="auto"/>
            <w:tcPrChange w:id="133" w:author="Author">
              <w:tcPr>
                <w:tcW w:w="5376" w:type="dxa"/>
                <w:gridSpan w:val="2"/>
                <w:tcBorders>
                  <w:top w:val="single" w:sz="4" w:space="0" w:color="auto"/>
                  <w:left w:val="nil"/>
                  <w:bottom w:val="nil"/>
                  <w:right w:val="single" w:sz="4" w:space="0" w:color="000000"/>
                </w:tcBorders>
                <w:shd w:val="clear" w:color="auto" w:fill="auto"/>
              </w:tcPr>
            </w:tcPrChange>
          </w:tcPr>
          <w:p w:rsidR="006B47FB" w:rsidRPr="002E04F4" w:rsidRDefault="006B47FB" w:rsidP="0062436A">
            <w:pPr>
              <w:spacing w:after="0" w:line="240" w:lineRule="auto"/>
              <w:rPr>
                <w:ins w:id="134" w:author="Author"/>
                <w:rFonts w:ascii="Times New Roman" w:hAnsi="Times New Roman" w:cs="Times New Roman"/>
                <w:sz w:val="20"/>
                <w:szCs w:val="20"/>
              </w:rPr>
            </w:pPr>
            <w:ins w:id="135" w:author="Author">
              <w:r w:rsidRPr="00CE2B7F">
                <w:rPr>
                  <w:rFonts w:ascii="Times New Roman" w:eastAsia="Times New Roman" w:hAnsi="Times New Roman" w:cs="Times New Roman"/>
                  <w:color w:val="000000"/>
                  <w:sz w:val="20"/>
                  <w:szCs w:val="20"/>
                  <w:lang w:eastAsia="en-GB"/>
                </w:rPr>
                <w:t>Identification of the code used in item “</w:t>
              </w:r>
              <w:r w:rsidRPr="006B47FB">
                <w:rPr>
                  <w:rFonts w:ascii="Times New Roman" w:eastAsia="Times New Roman" w:hAnsi="Times New Roman" w:cs="Times New Roman"/>
                  <w:color w:val="000000"/>
                  <w:sz w:val="20"/>
                  <w:szCs w:val="20"/>
                  <w:lang w:eastAsia="en-GB"/>
                </w:rPr>
                <w:t>Identification code of the group entity</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ins>
          </w:p>
        </w:tc>
      </w:tr>
      <w:tr w:rsidR="00AD5269" w:rsidRPr="00A54988" w:rsidTr="002E04F4">
        <w:trPr>
          <w:trHeight w:val="1425"/>
        </w:trPr>
        <w:tc>
          <w:tcPr>
            <w:tcW w:w="1676" w:type="dxa"/>
            <w:tcBorders>
              <w:top w:val="single" w:sz="4" w:space="0" w:color="auto"/>
              <w:left w:val="single" w:sz="4" w:space="0" w:color="000000"/>
              <w:bottom w:val="nil"/>
              <w:right w:val="single" w:sz="4" w:space="0" w:color="000000"/>
            </w:tcBorders>
            <w:shd w:val="clear" w:color="auto" w:fill="auto"/>
            <w:hideMark/>
          </w:tcPr>
          <w:p w:rsidR="000B2946" w:rsidRDefault="00A72EFC" w:rsidP="00AD5269">
            <w:pPr>
              <w:spacing w:after="0" w:line="240" w:lineRule="auto"/>
              <w:rPr>
                <w:rFonts w:ascii="Times New Roman" w:eastAsia="Times New Roman" w:hAnsi="Times New Roman" w:cs="Times New Roman"/>
                <w:color w:val="000000"/>
                <w:sz w:val="20"/>
                <w:szCs w:val="20"/>
                <w:lang w:eastAsia="en-GB"/>
              </w:rPr>
            </w:pPr>
            <w:del w:id="136" w:author="Author">
              <w:r w:rsidRPr="002E04F4" w:rsidDel="006B47FB">
                <w:rPr>
                  <w:rFonts w:ascii="Times New Roman" w:eastAsia="Times New Roman" w:hAnsi="Times New Roman" w:cs="Times New Roman"/>
                  <w:color w:val="000000"/>
                  <w:sz w:val="20"/>
                  <w:szCs w:val="20"/>
                  <w:lang w:eastAsia="en-GB"/>
                </w:rPr>
                <w:delText>C01</w:delText>
              </w:r>
              <w:r w:rsidR="000B2946" w:rsidDel="006B47FB">
                <w:rPr>
                  <w:rFonts w:ascii="Times New Roman" w:eastAsia="Times New Roman" w:hAnsi="Times New Roman" w:cs="Times New Roman"/>
                  <w:color w:val="000000"/>
                  <w:sz w:val="20"/>
                  <w:szCs w:val="20"/>
                  <w:lang w:eastAsia="en-GB"/>
                </w:rPr>
                <w:delText>3</w:delText>
              </w:r>
              <w:r w:rsidRPr="002E04F4" w:rsidDel="006B47FB">
                <w:rPr>
                  <w:rFonts w:ascii="Times New Roman" w:eastAsia="Times New Roman" w:hAnsi="Times New Roman" w:cs="Times New Roman"/>
                  <w:color w:val="000000"/>
                  <w:sz w:val="20"/>
                  <w:szCs w:val="20"/>
                  <w:lang w:eastAsia="en-GB"/>
                </w:rPr>
                <w:delText>0</w:delText>
              </w:r>
              <w:r w:rsidR="00E72897" w:rsidDel="006B47FB">
                <w:rPr>
                  <w:rFonts w:ascii="Times New Roman" w:eastAsia="Times New Roman" w:hAnsi="Times New Roman" w:cs="Times New Roman"/>
                  <w:color w:val="000000"/>
                  <w:sz w:val="20"/>
                  <w:szCs w:val="20"/>
                  <w:lang w:eastAsia="en-GB"/>
                </w:rPr>
                <w:delText xml:space="preserve"> </w:delText>
              </w:r>
            </w:del>
            <w:ins w:id="137" w:author="Author">
              <w:r w:rsidR="006B47FB" w:rsidRPr="002E04F4">
                <w:rPr>
                  <w:rFonts w:ascii="Times New Roman" w:eastAsia="Times New Roman" w:hAnsi="Times New Roman" w:cs="Times New Roman"/>
                  <w:color w:val="000000"/>
                  <w:sz w:val="20"/>
                  <w:szCs w:val="20"/>
                  <w:lang w:eastAsia="en-GB"/>
                </w:rPr>
                <w:t>C01</w:t>
              </w:r>
              <w:r w:rsidR="006B47FB">
                <w:rPr>
                  <w:rFonts w:ascii="Times New Roman" w:eastAsia="Times New Roman" w:hAnsi="Times New Roman" w:cs="Times New Roman"/>
                  <w:color w:val="000000"/>
                  <w:sz w:val="20"/>
                  <w:szCs w:val="20"/>
                  <w:lang w:eastAsia="en-GB"/>
                </w:rPr>
                <w:t>4</w:t>
              </w:r>
              <w:r w:rsidR="006B47FB" w:rsidRPr="002E04F4">
                <w:rPr>
                  <w:rFonts w:ascii="Times New Roman" w:eastAsia="Times New Roman" w:hAnsi="Times New Roman" w:cs="Times New Roman"/>
                  <w:color w:val="000000"/>
                  <w:sz w:val="20"/>
                  <w:szCs w:val="20"/>
                  <w:lang w:eastAsia="en-GB"/>
                </w:rPr>
                <w:t>0</w:t>
              </w:r>
              <w:r w:rsidR="006B47FB">
                <w:rPr>
                  <w:rFonts w:ascii="Times New Roman" w:eastAsia="Times New Roman" w:hAnsi="Times New Roman" w:cs="Times New Roman"/>
                  <w:color w:val="000000"/>
                  <w:sz w:val="20"/>
                  <w:szCs w:val="20"/>
                  <w:lang w:eastAsia="en-GB"/>
                </w:rPr>
                <w:t xml:space="preserve"> </w:t>
              </w:r>
            </w:ins>
          </w:p>
          <w:p w:rsidR="00AD5269" w:rsidRPr="002E04F4" w:rsidRDefault="00E72897" w:rsidP="00AD5269">
            <w:pPr>
              <w:spacing w:after="0" w:line="240" w:lineRule="auto"/>
              <w:rPr>
                <w:rFonts w:ascii="Times New Roman" w:eastAsia="Times New Roman" w:hAnsi="Times New Roman" w:cs="Times New Roman"/>
                <w:color w:val="000000"/>
                <w:sz w:val="20"/>
                <w:szCs w:val="20"/>
                <w:lang w:eastAsia="en-GB"/>
              </w:rPr>
            </w:pPr>
            <w:del w:id="138" w:author="Author">
              <w:r w:rsidDel="006B47FB">
                <w:rPr>
                  <w:rFonts w:ascii="Times New Roman" w:eastAsia="Times New Roman" w:hAnsi="Times New Roman" w:cs="Times New Roman"/>
                  <w:color w:val="000000"/>
                  <w:sz w:val="20"/>
                  <w:szCs w:val="20"/>
                  <w:lang w:eastAsia="en-GB"/>
                </w:rPr>
                <w:delText>(</w:delText>
              </w:r>
              <w:r w:rsidR="00AD5269" w:rsidRPr="002E04F4" w:rsidDel="006B47FB">
                <w:rPr>
                  <w:rFonts w:ascii="Times New Roman" w:eastAsia="Times New Roman" w:hAnsi="Times New Roman" w:cs="Times New Roman"/>
                  <w:color w:val="000000"/>
                  <w:sz w:val="20"/>
                  <w:szCs w:val="20"/>
                  <w:lang w:eastAsia="en-GB"/>
                </w:rPr>
                <w:delText>A12</w:delText>
              </w:r>
              <w:r w:rsidDel="006B47FB">
                <w:rPr>
                  <w:rFonts w:ascii="Times New Roman" w:eastAsia="Times New Roman" w:hAnsi="Times New Roman" w:cs="Times New Roman"/>
                  <w:color w:val="000000"/>
                  <w:sz w:val="20"/>
                  <w:szCs w:val="20"/>
                  <w:lang w:eastAsia="en-GB"/>
                </w:rPr>
                <w:delText>)</w:delText>
              </w:r>
            </w:del>
          </w:p>
        </w:tc>
        <w:tc>
          <w:tcPr>
            <w:tcW w:w="2020" w:type="dxa"/>
            <w:tcBorders>
              <w:top w:val="single" w:sz="4" w:space="0" w:color="auto"/>
              <w:left w:val="nil"/>
              <w:bottom w:val="nil"/>
              <w:right w:val="single" w:sz="4" w:space="0" w:color="000000"/>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Maturity</w:t>
            </w:r>
            <w:r w:rsidR="00C36236" w:rsidRPr="002E04F4">
              <w:rPr>
                <w:rFonts w:ascii="Times New Roman" w:eastAsia="Times New Roman" w:hAnsi="Times New Roman" w:cs="Times New Roman"/>
                <w:color w:val="000000"/>
                <w:sz w:val="20"/>
                <w:szCs w:val="20"/>
                <w:lang w:eastAsia="en-GB"/>
              </w:rPr>
              <w:t xml:space="preserve"> (asset side)</w:t>
            </w:r>
            <w:r w:rsidRPr="002E04F4">
              <w:rPr>
                <w:rFonts w:ascii="Times New Roman" w:eastAsia="Times New Roman" w:hAnsi="Times New Roman" w:cs="Times New Roman"/>
                <w:color w:val="000000"/>
                <w:sz w:val="20"/>
                <w:szCs w:val="20"/>
                <w:lang w:eastAsia="en-GB"/>
              </w:rPr>
              <w:t xml:space="preserve"> / Validity</w:t>
            </w:r>
            <w:r w:rsidR="00C36236" w:rsidRPr="002E04F4">
              <w:rPr>
                <w:rFonts w:ascii="Times New Roman" w:eastAsia="Times New Roman" w:hAnsi="Times New Roman" w:cs="Times New Roman"/>
                <w:color w:val="000000"/>
                <w:sz w:val="20"/>
                <w:szCs w:val="20"/>
                <w:lang w:eastAsia="en-GB"/>
              </w:rPr>
              <w:t xml:space="preserve"> (liability side)</w:t>
            </w:r>
          </w:p>
        </w:tc>
        <w:tc>
          <w:tcPr>
            <w:tcW w:w="5376" w:type="dxa"/>
            <w:tcBorders>
              <w:top w:val="single" w:sz="4" w:space="0" w:color="auto"/>
              <w:left w:val="nil"/>
              <w:bottom w:val="nil"/>
              <w:right w:val="single" w:sz="4" w:space="0" w:color="000000"/>
            </w:tcBorders>
            <w:shd w:val="clear" w:color="auto" w:fill="auto"/>
            <w:hideMark/>
          </w:tcPr>
          <w:p w:rsidR="00AD5269" w:rsidRPr="001F2D16" w:rsidRDefault="0062436A" w:rsidP="0062436A">
            <w:pPr>
              <w:spacing w:after="0" w:line="240" w:lineRule="auto"/>
              <w:rPr>
                <w:ins w:id="139" w:author="Author"/>
                <w:rFonts w:ascii="Times New Roman" w:eastAsia="Times New Roman" w:hAnsi="Times New Roman" w:cs="Times New Roman"/>
                <w:color w:val="000000"/>
                <w:sz w:val="20"/>
                <w:szCs w:val="20"/>
                <w:lang w:eastAsia="en-GB"/>
              </w:rPr>
            </w:pPr>
            <w:r w:rsidRPr="001F2D16">
              <w:rPr>
                <w:rFonts w:ascii="Times New Roman" w:hAnsi="Times New Roman" w:cs="Times New Roman"/>
                <w:sz w:val="20"/>
                <w:szCs w:val="20"/>
              </w:rPr>
              <w:t>Identify the ISO 8601 (</w:t>
            </w:r>
            <w:proofErr w:type="spellStart"/>
            <w:r w:rsidRPr="001F2D16">
              <w:rPr>
                <w:rFonts w:ascii="Times New Roman" w:hAnsi="Times New Roman" w:cs="Times New Roman"/>
                <w:sz w:val="20"/>
                <w:szCs w:val="20"/>
              </w:rPr>
              <w:t>yyyy</w:t>
            </w:r>
            <w:proofErr w:type="spellEnd"/>
            <w:r w:rsidRPr="001F2D16">
              <w:rPr>
                <w:rFonts w:ascii="Times New Roman" w:hAnsi="Times New Roman" w:cs="Times New Roman"/>
                <w:sz w:val="20"/>
                <w:szCs w:val="20"/>
              </w:rPr>
              <w:t>-mm-</w:t>
            </w:r>
            <w:proofErr w:type="spellStart"/>
            <w:r w:rsidRPr="001F2D16">
              <w:rPr>
                <w:rFonts w:ascii="Times New Roman" w:hAnsi="Times New Roman" w:cs="Times New Roman"/>
                <w:sz w:val="20"/>
                <w:szCs w:val="20"/>
              </w:rPr>
              <w:t>dd</w:t>
            </w:r>
            <w:proofErr w:type="spellEnd"/>
            <w:r w:rsidRPr="001F2D16">
              <w:rPr>
                <w:rFonts w:ascii="Times New Roman" w:hAnsi="Times New Roman" w:cs="Times New Roman"/>
                <w:sz w:val="20"/>
                <w:szCs w:val="20"/>
              </w:rPr>
              <w:t xml:space="preserve">) code of </w:t>
            </w:r>
            <w:r w:rsidR="00AD5269" w:rsidRPr="001F2D16">
              <w:rPr>
                <w:rFonts w:ascii="Times New Roman" w:eastAsia="Times New Roman" w:hAnsi="Times New Roman" w:cs="Times New Roman"/>
                <w:sz w:val="20"/>
                <w:szCs w:val="20"/>
                <w:lang w:eastAsia="en-GB"/>
              </w:rPr>
              <w:t xml:space="preserve">the maturity date of assets and the validity date of liabilities. A fixed date </w:t>
            </w:r>
            <w:r w:rsidR="00A54988" w:rsidRPr="001F2D16">
              <w:rPr>
                <w:rFonts w:ascii="Times New Roman" w:eastAsia="Times New Roman" w:hAnsi="Times New Roman" w:cs="Times New Roman"/>
                <w:sz w:val="20"/>
                <w:szCs w:val="20"/>
                <w:lang w:eastAsia="en-GB"/>
              </w:rPr>
              <w:t>shall</w:t>
            </w:r>
            <w:r w:rsidR="00AD5269" w:rsidRPr="001F2D16">
              <w:rPr>
                <w:rFonts w:ascii="Times New Roman" w:eastAsia="Times New Roman" w:hAnsi="Times New Roman" w:cs="Times New Roman"/>
                <w:sz w:val="20"/>
                <w:szCs w:val="20"/>
                <w:lang w:eastAsia="en-GB"/>
              </w:rPr>
              <w:t xml:space="preserve"> be indicated for the maturity date of assets and for the validity date of liabilities which </w:t>
            </w:r>
            <w:r w:rsidR="00A54988" w:rsidRPr="001F2D16">
              <w:rPr>
                <w:rFonts w:ascii="Times New Roman" w:eastAsia="Times New Roman" w:hAnsi="Times New Roman" w:cs="Times New Roman"/>
                <w:sz w:val="20"/>
                <w:szCs w:val="20"/>
                <w:lang w:eastAsia="en-GB"/>
              </w:rPr>
              <w:t>shall</w:t>
            </w:r>
            <w:r w:rsidR="00AD5269" w:rsidRPr="001F2D16">
              <w:rPr>
                <w:rFonts w:ascii="Times New Roman" w:eastAsia="Times New Roman" w:hAnsi="Times New Roman" w:cs="Times New Roman"/>
                <w:sz w:val="20"/>
                <w:szCs w:val="20"/>
                <w:lang w:eastAsia="en-GB"/>
              </w:rPr>
              <w:t xml:space="preserve"> be understood as a contractual termination date or the last projected cash flow point depending on which is the earlier of both.</w:t>
            </w:r>
            <w:r w:rsidR="00AD5269" w:rsidRPr="001F2D16">
              <w:rPr>
                <w:rFonts w:ascii="Times New Roman" w:eastAsia="Times New Roman" w:hAnsi="Times New Roman" w:cs="Times New Roman"/>
                <w:color w:val="000000"/>
                <w:sz w:val="20"/>
                <w:szCs w:val="20"/>
                <w:lang w:eastAsia="en-GB"/>
              </w:rPr>
              <w:t xml:space="preserve">  </w:t>
            </w:r>
          </w:p>
          <w:p w:rsidR="00943A33" w:rsidRPr="003149DF" w:rsidRDefault="00943A33" w:rsidP="0062436A">
            <w:pPr>
              <w:spacing w:after="0" w:line="240" w:lineRule="auto"/>
              <w:rPr>
                <w:ins w:id="140" w:author="Author"/>
                <w:rFonts w:ascii="Times New Roman" w:hAnsi="Times New Roman" w:cs="Times New Roman"/>
                <w:sz w:val="20"/>
                <w:szCs w:val="20"/>
                <w:rPrChange w:id="141" w:author="Author">
                  <w:rPr>
                    <w:ins w:id="142" w:author="Author"/>
                    <w:rFonts w:ascii="Times New Roman" w:hAnsi="Times New Roman" w:cs="Times New Roman"/>
                    <w:sz w:val="20"/>
                    <w:szCs w:val="20"/>
                    <w:highlight w:val="yellow"/>
                  </w:rPr>
                </w:rPrChange>
              </w:rPr>
            </w:pPr>
          </w:p>
          <w:p w:rsidR="00943A33" w:rsidRPr="001F2D16" w:rsidRDefault="00943A33" w:rsidP="0062436A">
            <w:pPr>
              <w:spacing w:after="0" w:line="240" w:lineRule="auto"/>
              <w:rPr>
                <w:rFonts w:ascii="Times New Roman" w:eastAsia="Times New Roman" w:hAnsi="Times New Roman" w:cs="Times New Roman"/>
                <w:color w:val="000000"/>
                <w:sz w:val="20"/>
                <w:szCs w:val="20"/>
                <w:lang w:eastAsia="en-GB"/>
              </w:rPr>
            </w:pPr>
            <w:ins w:id="143" w:author="Author">
              <w:r w:rsidRPr="003149DF">
                <w:rPr>
                  <w:rFonts w:ascii="Times New Roman" w:hAnsi="Times New Roman" w:cs="Times New Roman"/>
                  <w:sz w:val="20"/>
                  <w:szCs w:val="20"/>
                  <w:rPrChange w:id="144" w:author="Author">
                    <w:rPr>
                      <w:rFonts w:ascii="Times New Roman" w:hAnsi="Times New Roman" w:cs="Times New Roman"/>
                      <w:sz w:val="20"/>
                      <w:szCs w:val="20"/>
                      <w:highlight w:val="yellow"/>
                    </w:rPr>
                  </w:rPrChange>
                </w:rPr>
                <w:t>If more than one maturity date is applicable, each maturity date should be listed in a separate line.</w:t>
              </w:r>
            </w:ins>
          </w:p>
        </w:tc>
      </w:tr>
      <w:tr w:rsidR="00AD5269" w:rsidRPr="00A54988" w:rsidTr="002E04F4">
        <w:trPr>
          <w:trHeight w:val="1140"/>
        </w:trPr>
        <w:tc>
          <w:tcPr>
            <w:tcW w:w="1676" w:type="dxa"/>
            <w:tcBorders>
              <w:top w:val="single" w:sz="4" w:space="0" w:color="auto"/>
              <w:left w:val="single" w:sz="4" w:space="0" w:color="000000"/>
              <w:bottom w:val="nil"/>
              <w:right w:val="single" w:sz="4" w:space="0" w:color="000000"/>
            </w:tcBorders>
            <w:shd w:val="clear" w:color="auto" w:fill="auto"/>
            <w:hideMark/>
          </w:tcPr>
          <w:p w:rsidR="000B2946" w:rsidRDefault="00A72EFC">
            <w:pPr>
              <w:spacing w:after="0" w:line="240" w:lineRule="auto"/>
              <w:rPr>
                <w:rFonts w:ascii="Times New Roman" w:eastAsia="Times New Roman" w:hAnsi="Times New Roman" w:cs="Times New Roman"/>
                <w:color w:val="000000"/>
                <w:sz w:val="20"/>
                <w:szCs w:val="20"/>
                <w:lang w:eastAsia="en-GB"/>
              </w:rPr>
            </w:pPr>
            <w:del w:id="145" w:author="Author">
              <w:r w:rsidRPr="002E04F4" w:rsidDel="006B47FB">
                <w:rPr>
                  <w:rFonts w:ascii="Times New Roman" w:eastAsia="Times New Roman" w:hAnsi="Times New Roman" w:cs="Times New Roman"/>
                  <w:color w:val="000000"/>
                  <w:sz w:val="20"/>
                  <w:szCs w:val="20"/>
                  <w:lang w:eastAsia="en-GB"/>
                </w:rPr>
                <w:delText>C01</w:delText>
              </w:r>
              <w:r w:rsidR="000B2946" w:rsidDel="006B47FB">
                <w:rPr>
                  <w:rFonts w:ascii="Times New Roman" w:eastAsia="Times New Roman" w:hAnsi="Times New Roman" w:cs="Times New Roman"/>
                  <w:color w:val="000000"/>
                  <w:sz w:val="20"/>
                  <w:szCs w:val="20"/>
                  <w:lang w:eastAsia="en-GB"/>
                </w:rPr>
                <w:delText>4</w:delText>
              </w:r>
              <w:r w:rsidRPr="002E04F4" w:rsidDel="006B47FB">
                <w:rPr>
                  <w:rFonts w:ascii="Times New Roman" w:eastAsia="Times New Roman" w:hAnsi="Times New Roman" w:cs="Times New Roman"/>
                  <w:color w:val="000000"/>
                  <w:sz w:val="20"/>
                  <w:szCs w:val="20"/>
                  <w:lang w:eastAsia="en-GB"/>
                </w:rPr>
                <w:delText>0</w:delText>
              </w:r>
              <w:r w:rsidR="00D33F59" w:rsidDel="006B47FB">
                <w:rPr>
                  <w:rFonts w:ascii="Times New Roman" w:eastAsia="Times New Roman" w:hAnsi="Times New Roman" w:cs="Times New Roman"/>
                  <w:color w:val="000000"/>
                  <w:sz w:val="20"/>
                  <w:szCs w:val="20"/>
                  <w:lang w:eastAsia="en-GB"/>
                </w:rPr>
                <w:delText xml:space="preserve"> </w:delText>
              </w:r>
            </w:del>
            <w:ins w:id="146" w:author="Author">
              <w:r w:rsidR="006B47FB" w:rsidRPr="002E04F4">
                <w:rPr>
                  <w:rFonts w:ascii="Times New Roman" w:eastAsia="Times New Roman" w:hAnsi="Times New Roman" w:cs="Times New Roman"/>
                  <w:color w:val="000000"/>
                  <w:sz w:val="20"/>
                  <w:szCs w:val="20"/>
                  <w:lang w:eastAsia="en-GB"/>
                </w:rPr>
                <w:t>C01</w:t>
              </w:r>
              <w:r w:rsidR="006B47FB">
                <w:rPr>
                  <w:rFonts w:ascii="Times New Roman" w:eastAsia="Times New Roman" w:hAnsi="Times New Roman" w:cs="Times New Roman"/>
                  <w:color w:val="000000"/>
                  <w:sz w:val="20"/>
                  <w:szCs w:val="20"/>
                  <w:lang w:eastAsia="en-GB"/>
                </w:rPr>
                <w:t>5</w:t>
              </w:r>
              <w:r w:rsidR="006B47FB" w:rsidRPr="002E04F4">
                <w:rPr>
                  <w:rFonts w:ascii="Times New Roman" w:eastAsia="Times New Roman" w:hAnsi="Times New Roman" w:cs="Times New Roman"/>
                  <w:color w:val="000000"/>
                  <w:sz w:val="20"/>
                  <w:szCs w:val="20"/>
                  <w:lang w:eastAsia="en-GB"/>
                </w:rPr>
                <w:t>0</w:t>
              </w:r>
              <w:r w:rsidR="006B47FB">
                <w:rPr>
                  <w:rFonts w:ascii="Times New Roman" w:eastAsia="Times New Roman" w:hAnsi="Times New Roman" w:cs="Times New Roman"/>
                  <w:color w:val="000000"/>
                  <w:sz w:val="20"/>
                  <w:szCs w:val="20"/>
                  <w:lang w:eastAsia="en-GB"/>
                </w:rPr>
                <w:t xml:space="preserve"> </w:t>
              </w:r>
            </w:ins>
          </w:p>
          <w:p w:rsidR="00AD5269" w:rsidRPr="002E04F4" w:rsidRDefault="00D33F59">
            <w:pPr>
              <w:spacing w:after="0" w:line="240" w:lineRule="auto"/>
              <w:rPr>
                <w:rFonts w:ascii="Times New Roman" w:eastAsia="Times New Roman" w:hAnsi="Times New Roman" w:cs="Times New Roman"/>
                <w:color w:val="000000"/>
                <w:sz w:val="20"/>
                <w:szCs w:val="20"/>
                <w:lang w:eastAsia="en-GB"/>
              </w:rPr>
            </w:pPr>
            <w:del w:id="147" w:author="Author">
              <w:r w:rsidDel="006B47FB">
                <w:rPr>
                  <w:rFonts w:ascii="Times New Roman" w:eastAsia="Times New Roman" w:hAnsi="Times New Roman" w:cs="Times New Roman"/>
                  <w:color w:val="000000"/>
                  <w:sz w:val="20"/>
                  <w:szCs w:val="20"/>
                  <w:lang w:eastAsia="en-GB"/>
                </w:rPr>
                <w:delText>(</w:delText>
              </w:r>
              <w:r w:rsidR="00AD5269" w:rsidRPr="002E04F4" w:rsidDel="006B47FB">
                <w:rPr>
                  <w:rFonts w:ascii="Times New Roman" w:eastAsia="Times New Roman" w:hAnsi="Times New Roman" w:cs="Times New Roman"/>
                  <w:color w:val="000000"/>
                  <w:sz w:val="20"/>
                  <w:szCs w:val="20"/>
                  <w:lang w:eastAsia="en-GB"/>
                </w:rPr>
                <w:delText>A13</w:delText>
              </w:r>
              <w:r w:rsidDel="006B47FB">
                <w:rPr>
                  <w:rFonts w:ascii="Times New Roman" w:eastAsia="Times New Roman" w:hAnsi="Times New Roman" w:cs="Times New Roman"/>
                  <w:color w:val="000000"/>
                  <w:sz w:val="20"/>
                  <w:szCs w:val="20"/>
                  <w:lang w:eastAsia="en-GB"/>
                </w:rPr>
                <w:delText>)</w:delText>
              </w:r>
            </w:del>
          </w:p>
        </w:tc>
        <w:tc>
          <w:tcPr>
            <w:tcW w:w="2020" w:type="dxa"/>
            <w:tcBorders>
              <w:top w:val="single" w:sz="4" w:space="0" w:color="auto"/>
              <w:left w:val="nil"/>
              <w:bottom w:val="nil"/>
              <w:right w:val="single" w:sz="4" w:space="0" w:color="000000"/>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del w:id="148" w:author="Author">
              <w:r w:rsidRPr="002E04F4" w:rsidDel="00082C24">
                <w:rPr>
                  <w:rFonts w:ascii="Times New Roman" w:eastAsia="Times New Roman" w:hAnsi="Times New Roman" w:cs="Times New Roman"/>
                  <w:color w:val="000000"/>
                  <w:sz w:val="20"/>
                  <w:szCs w:val="20"/>
                  <w:lang w:eastAsia="en-GB"/>
                </w:rPr>
                <w:delText>Solvency II v</w:delText>
              </w:r>
            </w:del>
            <w:ins w:id="149" w:author="Author">
              <w:r w:rsidR="00082C24">
                <w:rPr>
                  <w:rFonts w:ascii="Times New Roman" w:eastAsia="Times New Roman" w:hAnsi="Times New Roman" w:cs="Times New Roman"/>
                  <w:color w:val="000000"/>
                  <w:sz w:val="20"/>
                  <w:szCs w:val="20"/>
                  <w:lang w:eastAsia="en-GB"/>
                </w:rPr>
                <w:t>V</w:t>
              </w:r>
            </w:ins>
            <w:r w:rsidRPr="002E04F4">
              <w:rPr>
                <w:rFonts w:ascii="Times New Roman" w:eastAsia="Times New Roman" w:hAnsi="Times New Roman" w:cs="Times New Roman"/>
                <w:color w:val="000000"/>
                <w:sz w:val="20"/>
                <w:szCs w:val="20"/>
                <w:lang w:eastAsia="en-GB"/>
              </w:rPr>
              <w:t>alue of the exposure</w:t>
            </w:r>
          </w:p>
        </w:tc>
        <w:tc>
          <w:tcPr>
            <w:tcW w:w="5376" w:type="dxa"/>
            <w:tcBorders>
              <w:top w:val="single" w:sz="4" w:space="0" w:color="auto"/>
              <w:left w:val="nil"/>
              <w:bottom w:val="nil"/>
              <w:right w:val="single" w:sz="4" w:space="0" w:color="000000"/>
            </w:tcBorders>
            <w:shd w:val="clear" w:color="auto" w:fill="auto"/>
            <w:hideMark/>
          </w:tcPr>
          <w:p w:rsidR="005F3EBE" w:rsidRPr="001F2D16" w:rsidRDefault="00AD5269" w:rsidP="00AD5269">
            <w:pPr>
              <w:spacing w:after="0" w:line="240" w:lineRule="auto"/>
              <w:rPr>
                <w:ins w:id="150" w:author="Author"/>
                <w:rFonts w:ascii="Times New Roman" w:eastAsia="Times New Roman" w:hAnsi="Times New Roman" w:cs="Times New Roman"/>
                <w:color w:val="000000"/>
                <w:sz w:val="20"/>
                <w:szCs w:val="20"/>
                <w:lang w:eastAsia="en-GB"/>
              </w:rPr>
            </w:pPr>
            <w:r w:rsidRPr="001F2D16">
              <w:rPr>
                <w:rFonts w:ascii="Times New Roman" w:eastAsia="Times New Roman" w:hAnsi="Times New Roman" w:cs="Times New Roman"/>
                <w:color w:val="000000"/>
                <w:sz w:val="20"/>
                <w:szCs w:val="20"/>
                <w:lang w:eastAsia="en-GB"/>
              </w:rPr>
              <w:t>Solvency II value of the exposure as of the reporting date</w:t>
            </w:r>
            <w:ins w:id="151" w:author="Author">
              <w:r w:rsidR="00082C24" w:rsidRPr="001F2D16">
                <w:rPr>
                  <w:rFonts w:ascii="Times New Roman" w:eastAsia="Times New Roman" w:hAnsi="Times New Roman" w:cs="Times New Roman"/>
                  <w:color w:val="000000"/>
                  <w:sz w:val="20"/>
                  <w:szCs w:val="20"/>
                  <w:lang w:eastAsia="en-GB"/>
                </w:rPr>
                <w:t xml:space="preserve"> for the balance-sheet type of exposures (code 1 to 8 from C0050)</w:t>
              </w:r>
            </w:ins>
            <w:del w:id="152" w:author="Author">
              <w:r w:rsidRPr="001F2D16" w:rsidDel="00082C24">
                <w:rPr>
                  <w:rFonts w:ascii="Times New Roman" w:eastAsia="Times New Roman" w:hAnsi="Times New Roman" w:cs="Times New Roman"/>
                  <w:color w:val="000000"/>
                  <w:sz w:val="20"/>
                  <w:szCs w:val="20"/>
                  <w:lang w:eastAsia="en-GB"/>
                </w:rPr>
                <w:delText>, if available</w:delText>
              </w:r>
            </w:del>
            <w:ins w:id="153" w:author="Author">
              <w:r w:rsidR="00082C24" w:rsidRPr="001F2D16">
                <w:rPr>
                  <w:rFonts w:ascii="Times New Roman" w:eastAsia="Times New Roman" w:hAnsi="Times New Roman" w:cs="Times New Roman"/>
                  <w:color w:val="000000"/>
                  <w:sz w:val="20"/>
                  <w:szCs w:val="20"/>
                  <w:lang w:eastAsia="en-GB"/>
                </w:rPr>
                <w:t xml:space="preserve"> and maximum </w:t>
              </w:r>
              <w:r w:rsidR="005F3EBE" w:rsidRPr="001F2D16">
                <w:rPr>
                  <w:rFonts w:ascii="Times New Roman" w:hAnsi="Times New Roman" w:cs="Times New Roman"/>
                  <w:sz w:val="20"/>
                  <w:szCs w:val="20"/>
                </w:rPr>
                <w:t xml:space="preserve">possible value, if possible, regardless of their probability for off-balance sheet items </w:t>
              </w:r>
              <w:r w:rsidR="005F3EBE" w:rsidRPr="001F2D16">
                <w:rPr>
                  <w:rFonts w:ascii="Times New Roman" w:eastAsia="Times New Roman" w:hAnsi="Times New Roman" w:cs="Times New Roman"/>
                  <w:color w:val="000000"/>
                  <w:sz w:val="20"/>
                  <w:szCs w:val="20"/>
                  <w:lang w:eastAsia="en-GB"/>
                </w:rPr>
                <w:t>(code 9 to 10 from C0050)</w:t>
              </w:r>
            </w:ins>
            <w:r w:rsidRPr="001F2D16">
              <w:rPr>
                <w:rFonts w:ascii="Times New Roman" w:eastAsia="Times New Roman" w:hAnsi="Times New Roman" w:cs="Times New Roman"/>
                <w:color w:val="000000"/>
                <w:sz w:val="20"/>
                <w:szCs w:val="20"/>
                <w:lang w:eastAsia="en-GB"/>
              </w:rPr>
              <w:t xml:space="preserve">. </w:t>
            </w:r>
          </w:p>
          <w:p w:rsidR="005F3EBE" w:rsidRPr="001F2D16" w:rsidRDefault="005F3EBE" w:rsidP="00AD5269">
            <w:pPr>
              <w:spacing w:after="0" w:line="240" w:lineRule="auto"/>
              <w:rPr>
                <w:ins w:id="154" w:author="Author"/>
                <w:rFonts w:ascii="Times New Roman" w:eastAsia="Times New Roman" w:hAnsi="Times New Roman" w:cs="Times New Roman"/>
                <w:color w:val="000000"/>
                <w:sz w:val="20"/>
                <w:szCs w:val="20"/>
                <w:lang w:eastAsia="en-GB"/>
              </w:rPr>
            </w:pPr>
          </w:p>
          <w:p w:rsidR="00163B4F" w:rsidRPr="001F2D16" w:rsidRDefault="00AD5269" w:rsidP="00AD5269">
            <w:pPr>
              <w:spacing w:after="0" w:line="240" w:lineRule="auto"/>
              <w:rPr>
                <w:ins w:id="155" w:author="Author"/>
                <w:rFonts w:ascii="Times New Roman" w:eastAsia="Times New Roman" w:hAnsi="Times New Roman" w:cs="Times New Roman"/>
                <w:color w:val="000000"/>
                <w:sz w:val="20"/>
                <w:szCs w:val="20"/>
                <w:lang w:eastAsia="en-GB"/>
              </w:rPr>
            </w:pPr>
            <w:del w:id="156" w:author="Author">
              <w:r w:rsidRPr="001F2D16" w:rsidDel="00E50D67">
                <w:rPr>
                  <w:rFonts w:ascii="Times New Roman" w:eastAsia="Times New Roman" w:hAnsi="Times New Roman" w:cs="Times New Roman"/>
                  <w:color w:val="000000"/>
                  <w:sz w:val="20"/>
                  <w:szCs w:val="20"/>
                  <w:lang w:eastAsia="en-GB"/>
                </w:rPr>
                <w:delText>The Solvency II value of the exposure is the value calculated under Solvency II-rules (e.g. Art. 75 of Directive</w:delText>
              </w:r>
              <w:r w:rsidR="00D33F59" w:rsidRPr="001F2D16" w:rsidDel="00E50D67">
                <w:rPr>
                  <w:rFonts w:ascii="Times New Roman" w:eastAsia="Times New Roman" w:hAnsi="Times New Roman" w:cs="Times New Roman"/>
                  <w:color w:val="000000"/>
                  <w:sz w:val="20"/>
                  <w:szCs w:val="20"/>
                  <w:lang w:eastAsia="en-GB"/>
                </w:rPr>
                <w:delText xml:space="preserve"> 2009/138/EC</w:delText>
              </w:r>
              <w:r w:rsidRPr="001F2D16" w:rsidDel="00E50D67">
                <w:rPr>
                  <w:rFonts w:ascii="Times New Roman" w:eastAsia="Times New Roman" w:hAnsi="Times New Roman" w:cs="Times New Roman"/>
                  <w:color w:val="000000"/>
                  <w:sz w:val="20"/>
                  <w:szCs w:val="20"/>
                  <w:lang w:eastAsia="en-GB"/>
                </w:rPr>
                <w:delText xml:space="preserve">). </w:delText>
              </w:r>
            </w:del>
            <w:r w:rsidRPr="001F2D16">
              <w:rPr>
                <w:rFonts w:ascii="Times New Roman" w:eastAsia="Times New Roman" w:hAnsi="Times New Roman" w:cs="Times New Roman"/>
                <w:color w:val="000000"/>
                <w:sz w:val="20"/>
                <w:szCs w:val="20"/>
                <w:lang w:eastAsia="en-GB"/>
              </w:rPr>
              <w:t>It is also applicable for reinsurance contracts</w:t>
            </w:r>
            <w:ins w:id="157" w:author="Author">
              <w:r w:rsidR="00163B4F" w:rsidRPr="001F2D16">
                <w:rPr>
                  <w:rFonts w:ascii="Times New Roman" w:eastAsia="Times New Roman" w:hAnsi="Times New Roman" w:cs="Times New Roman"/>
                  <w:color w:val="000000"/>
                  <w:sz w:val="20"/>
                  <w:szCs w:val="20"/>
                  <w:lang w:eastAsia="en-GB"/>
                </w:rPr>
                <w:t>:</w:t>
              </w:r>
            </w:ins>
          </w:p>
          <w:p w:rsidR="00163B4F" w:rsidRPr="001F2D16" w:rsidRDefault="00163B4F">
            <w:pPr>
              <w:pStyle w:val="ListParagraph"/>
              <w:numPr>
                <w:ilvl w:val="0"/>
                <w:numId w:val="3"/>
              </w:numPr>
              <w:spacing w:after="0" w:line="240" w:lineRule="auto"/>
              <w:rPr>
                <w:ins w:id="158" w:author="Author"/>
                <w:rFonts w:ascii="Times New Roman" w:eastAsia="Times New Roman" w:hAnsi="Times New Roman" w:cs="Times New Roman"/>
                <w:color w:val="000000"/>
                <w:sz w:val="20"/>
                <w:szCs w:val="20"/>
                <w:lang w:eastAsia="en-GB"/>
              </w:rPr>
              <w:pPrChange w:id="159" w:author="Author">
                <w:pPr>
                  <w:spacing w:after="0" w:line="240" w:lineRule="auto"/>
                </w:pPr>
              </w:pPrChange>
            </w:pPr>
            <w:ins w:id="160" w:author="Author">
              <w:r w:rsidRPr="001F2D16">
                <w:rPr>
                  <w:rFonts w:ascii="Times New Roman" w:eastAsia="Times New Roman" w:hAnsi="Times New Roman" w:cs="Times New Roman"/>
                  <w:color w:val="000000"/>
                  <w:sz w:val="20"/>
                  <w:szCs w:val="20"/>
                  <w:lang w:eastAsia="en-GB"/>
                </w:rPr>
                <w:t>For reinsurance</w:t>
              </w:r>
              <w:r w:rsidRPr="003149DF">
                <w:rPr>
                  <w:rFonts w:ascii="Times New Roman" w:eastAsia="Times New Roman" w:hAnsi="Times New Roman" w:cs="Times New Roman"/>
                  <w:color w:val="000000"/>
                  <w:sz w:val="20"/>
                  <w:szCs w:val="20"/>
                  <w:lang w:eastAsia="en-GB"/>
                  <w:rPrChange w:id="161" w:author="Author">
                    <w:rPr>
                      <w:lang w:eastAsia="en-GB"/>
                    </w:rPr>
                  </w:rPrChange>
                </w:rPr>
                <w:t xml:space="preserve"> ceded the amount of the reinsurance recoverables should be reported</w:t>
              </w:r>
              <w:r w:rsidRPr="001F2D16">
                <w:rPr>
                  <w:rFonts w:ascii="Times New Roman" w:eastAsia="Times New Roman" w:hAnsi="Times New Roman" w:cs="Times New Roman"/>
                  <w:color w:val="000000"/>
                  <w:sz w:val="20"/>
                  <w:szCs w:val="20"/>
                  <w:lang w:eastAsia="en-GB"/>
                </w:rPr>
                <w:t>;</w:t>
              </w:r>
            </w:ins>
          </w:p>
          <w:p w:rsidR="00163B4F" w:rsidRPr="001F2D16" w:rsidRDefault="00163B4F">
            <w:pPr>
              <w:pStyle w:val="ListParagraph"/>
              <w:numPr>
                <w:ilvl w:val="0"/>
                <w:numId w:val="3"/>
              </w:numPr>
              <w:spacing w:after="0" w:line="240" w:lineRule="auto"/>
              <w:rPr>
                <w:ins w:id="162" w:author="Author"/>
                <w:rFonts w:ascii="Times New Roman" w:eastAsia="Times New Roman" w:hAnsi="Times New Roman" w:cs="Times New Roman"/>
                <w:color w:val="000000"/>
                <w:sz w:val="20"/>
                <w:szCs w:val="20"/>
                <w:lang w:eastAsia="en-GB"/>
              </w:rPr>
              <w:pPrChange w:id="163" w:author="Author">
                <w:pPr>
                  <w:spacing w:after="0" w:line="240" w:lineRule="auto"/>
                </w:pPr>
              </w:pPrChange>
            </w:pPr>
            <w:ins w:id="164" w:author="Author">
              <w:r w:rsidRPr="001F2D16">
                <w:rPr>
                  <w:rFonts w:ascii="Times New Roman" w:eastAsia="Times New Roman" w:hAnsi="Times New Roman" w:cs="Times New Roman"/>
                  <w:color w:val="000000"/>
                  <w:sz w:val="20"/>
                  <w:szCs w:val="20"/>
                  <w:lang w:eastAsia="en-GB"/>
                </w:rPr>
                <w:t>For reinsurance accepted the amount of technical provisions should be reported.</w:t>
              </w:r>
            </w:ins>
            <w:del w:id="165" w:author="Author">
              <w:r w:rsidR="00AD5269" w:rsidRPr="003149DF" w:rsidDel="00163B4F">
                <w:rPr>
                  <w:rFonts w:ascii="Times New Roman" w:eastAsia="Times New Roman" w:hAnsi="Times New Roman" w:cs="Times New Roman"/>
                  <w:color w:val="000000"/>
                  <w:sz w:val="20"/>
                  <w:szCs w:val="20"/>
                  <w:lang w:eastAsia="en-GB"/>
                  <w:rPrChange w:id="166" w:author="Author">
                    <w:rPr>
                      <w:lang w:eastAsia="en-GB"/>
                    </w:rPr>
                  </w:rPrChange>
                </w:rPr>
                <w:delText>.</w:delText>
              </w:r>
            </w:del>
          </w:p>
          <w:p w:rsidR="00163B4F" w:rsidRPr="001F2D16" w:rsidRDefault="00163B4F" w:rsidP="00AD5269">
            <w:pPr>
              <w:spacing w:after="0" w:line="240" w:lineRule="auto"/>
              <w:rPr>
                <w:rFonts w:ascii="Times New Roman" w:eastAsia="Times New Roman" w:hAnsi="Times New Roman" w:cs="Times New Roman"/>
                <w:color w:val="000000"/>
                <w:sz w:val="20"/>
                <w:szCs w:val="20"/>
                <w:lang w:eastAsia="en-GB"/>
              </w:rPr>
            </w:pPr>
          </w:p>
        </w:tc>
      </w:tr>
      <w:tr w:rsidR="00AD5269" w:rsidRPr="00A54988" w:rsidTr="002E04F4">
        <w:trPr>
          <w:trHeight w:val="360"/>
        </w:trPr>
        <w:tc>
          <w:tcPr>
            <w:tcW w:w="1676" w:type="dxa"/>
            <w:tcBorders>
              <w:top w:val="single" w:sz="4" w:space="0" w:color="auto"/>
              <w:left w:val="single" w:sz="4" w:space="0" w:color="000000"/>
              <w:bottom w:val="nil"/>
              <w:right w:val="single" w:sz="4" w:space="0" w:color="000000"/>
            </w:tcBorders>
            <w:shd w:val="clear" w:color="auto" w:fill="auto"/>
            <w:hideMark/>
          </w:tcPr>
          <w:p w:rsidR="000B2946" w:rsidRDefault="00A72EFC" w:rsidP="00AD5269">
            <w:pPr>
              <w:spacing w:after="0" w:line="240" w:lineRule="auto"/>
              <w:rPr>
                <w:rFonts w:ascii="Times New Roman" w:eastAsia="Times New Roman" w:hAnsi="Times New Roman" w:cs="Times New Roman"/>
                <w:color w:val="000000"/>
                <w:sz w:val="20"/>
                <w:szCs w:val="20"/>
                <w:lang w:eastAsia="en-GB"/>
              </w:rPr>
            </w:pPr>
            <w:del w:id="167" w:author="Author">
              <w:r w:rsidRPr="002E04F4" w:rsidDel="006B47FB">
                <w:rPr>
                  <w:rFonts w:ascii="Times New Roman" w:eastAsia="Times New Roman" w:hAnsi="Times New Roman" w:cs="Times New Roman"/>
                  <w:color w:val="000000"/>
                  <w:sz w:val="20"/>
                  <w:szCs w:val="20"/>
                  <w:lang w:eastAsia="en-GB"/>
                </w:rPr>
                <w:delText>C01</w:delText>
              </w:r>
              <w:r w:rsidR="000B2946" w:rsidDel="006B47FB">
                <w:rPr>
                  <w:rFonts w:ascii="Times New Roman" w:eastAsia="Times New Roman" w:hAnsi="Times New Roman" w:cs="Times New Roman"/>
                  <w:color w:val="000000"/>
                  <w:sz w:val="20"/>
                  <w:szCs w:val="20"/>
                  <w:lang w:eastAsia="en-GB"/>
                </w:rPr>
                <w:delText>5</w:delText>
              </w:r>
              <w:r w:rsidRPr="002E04F4" w:rsidDel="006B47FB">
                <w:rPr>
                  <w:rFonts w:ascii="Times New Roman" w:eastAsia="Times New Roman" w:hAnsi="Times New Roman" w:cs="Times New Roman"/>
                  <w:color w:val="000000"/>
                  <w:sz w:val="20"/>
                  <w:szCs w:val="20"/>
                  <w:lang w:eastAsia="en-GB"/>
                </w:rPr>
                <w:delText>0</w:delText>
              </w:r>
              <w:r w:rsidR="00D33F59" w:rsidDel="006B47FB">
                <w:rPr>
                  <w:rFonts w:ascii="Times New Roman" w:eastAsia="Times New Roman" w:hAnsi="Times New Roman" w:cs="Times New Roman"/>
                  <w:color w:val="000000"/>
                  <w:sz w:val="20"/>
                  <w:szCs w:val="20"/>
                  <w:lang w:eastAsia="en-GB"/>
                </w:rPr>
                <w:delText xml:space="preserve"> </w:delText>
              </w:r>
            </w:del>
            <w:ins w:id="168" w:author="Author">
              <w:r w:rsidR="006B47FB" w:rsidRPr="002E04F4">
                <w:rPr>
                  <w:rFonts w:ascii="Times New Roman" w:eastAsia="Times New Roman" w:hAnsi="Times New Roman" w:cs="Times New Roman"/>
                  <w:color w:val="000000"/>
                  <w:sz w:val="20"/>
                  <w:szCs w:val="20"/>
                  <w:lang w:eastAsia="en-GB"/>
                </w:rPr>
                <w:t>C01</w:t>
              </w:r>
              <w:r w:rsidR="006B47FB">
                <w:rPr>
                  <w:rFonts w:ascii="Times New Roman" w:eastAsia="Times New Roman" w:hAnsi="Times New Roman" w:cs="Times New Roman"/>
                  <w:color w:val="000000"/>
                  <w:sz w:val="20"/>
                  <w:szCs w:val="20"/>
                  <w:lang w:eastAsia="en-GB"/>
                </w:rPr>
                <w:t>6</w:t>
              </w:r>
              <w:r w:rsidR="006B47FB" w:rsidRPr="002E04F4">
                <w:rPr>
                  <w:rFonts w:ascii="Times New Roman" w:eastAsia="Times New Roman" w:hAnsi="Times New Roman" w:cs="Times New Roman"/>
                  <w:color w:val="000000"/>
                  <w:sz w:val="20"/>
                  <w:szCs w:val="20"/>
                  <w:lang w:eastAsia="en-GB"/>
                </w:rPr>
                <w:t>0</w:t>
              </w:r>
              <w:r w:rsidR="006B47FB">
                <w:rPr>
                  <w:rFonts w:ascii="Times New Roman" w:eastAsia="Times New Roman" w:hAnsi="Times New Roman" w:cs="Times New Roman"/>
                  <w:color w:val="000000"/>
                  <w:sz w:val="20"/>
                  <w:szCs w:val="20"/>
                  <w:lang w:eastAsia="en-GB"/>
                </w:rPr>
                <w:t xml:space="preserve"> </w:t>
              </w:r>
            </w:ins>
          </w:p>
          <w:p w:rsidR="00AD5269" w:rsidRPr="002E04F4" w:rsidRDefault="00D33F59" w:rsidP="00AD5269">
            <w:pPr>
              <w:spacing w:after="0" w:line="240" w:lineRule="auto"/>
              <w:rPr>
                <w:rFonts w:ascii="Times New Roman" w:eastAsia="Times New Roman" w:hAnsi="Times New Roman" w:cs="Times New Roman"/>
                <w:color w:val="000000"/>
                <w:sz w:val="20"/>
                <w:szCs w:val="20"/>
                <w:lang w:eastAsia="en-GB"/>
              </w:rPr>
            </w:pPr>
            <w:del w:id="169" w:author="Author">
              <w:r w:rsidDel="006B47FB">
                <w:rPr>
                  <w:rFonts w:ascii="Times New Roman" w:eastAsia="Times New Roman" w:hAnsi="Times New Roman" w:cs="Times New Roman"/>
                  <w:color w:val="000000"/>
                  <w:sz w:val="20"/>
                  <w:szCs w:val="20"/>
                  <w:lang w:eastAsia="en-GB"/>
                </w:rPr>
                <w:delText>(</w:delText>
              </w:r>
              <w:r w:rsidR="00AD5269" w:rsidRPr="002E04F4" w:rsidDel="006B47FB">
                <w:rPr>
                  <w:rFonts w:ascii="Times New Roman" w:eastAsia="Times New Roman" w:hAnsi="Times New Roman" w:cs="Times New Roman"/>
                  <w:color w:val="000000"/>
                  <w:sz w:val="20"/>
                  <w:szCs w:val="20"/>
                  <w:lang w:eastAsia="en-GB"/>
                </w:rPr>
                <w:delText>A14</w:delText>
              </w:r>
              <w:r w:rsidDel="006B47FB">
                <w:rPr>
                  <w:rFonts w:ascii="Times New Roman" w:eastAsia="Times New Roman" w:hAnsi="Times New Roman" w:cs="Times New Roman"/>
                  <w:color w:val="000000"/>
                  <w:sz w:val="20"/>
                  <w:szCs w:val="20"/>
                  <w:lang w:eastAsia="en-GB"/>
                </w:rPr>
                <w:delText>)</w:delText>
              </w:r>
            </w:del>
          </w:p>
        </w:tc>
        <w:tc>
          <w:tcPr>
            <w:tcW w:w="2020" w:type="dxa"/>
            <w:tcBorders>
              <w:top w:val="single" w:sz="4" w:space="0" w:color="auto"/>
              <w:left w:val="nil"/>
              <w:bottom w:val="nil"/>
              <w:right w:val="single" w:sz="4" w:space="0" w:color="000000"/>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Currency</w:t>
            </w:r>
          </w:p>
        </w:tc>
        <w:tc>
          <w:tcPr>
            <w:tcW w:w="5376" w:type="dxa"/>
            <w:tcBorders>
              <w:top w:val="single" w:sz="4" w:space="0" w:color="auto"/>
              <w:left w:val="nil"/>
              <w:bottom w:val="nil"/>
              <w:right w:val="single" w:sz="4" w:space="0" w:color="000000"/>
            </w:tcBorders>
            <w:shd w:val="clear" w:color="auto" w:fill="auto"/>
            <w:hideMark/>
          </w:tcPr>
          <w:p w:rsidR="00AD5269" w:rsidRPr="002E04F4" w:rsidRDefault="00FD1BD8" w:rsidP="00773E2E">
            <w:pPr>
              <w:spacing w:after="0" w:line="240" w:lineRule="auto"/>
              <w:rPr>
                <w:rFonts w:ascii="Times New Roman" w:eastAsia="Times New Roman" w:hAnsi="Times New Roman" w:cs="Times New Roman"/>
                <w:color w:val="000000"/>
                <w:sz w:val="20"/>
                <w:szCs w:val="20"/>
                <w:lang w:eastAsia="en-GB"/>
              </w:rPr>
            </w:pPr>
            <w:r w:rsidRPr="002E04F4">
              <w:rPr>
                <w:rFonts w:ascii="Times New Roman" w:hAnsi="Times New Roman" w:cs="Times New Roman"/>
                <w:sz w:val="20"/>
                <w:szCs w:val="20"/>
              </w:rPr>
              <w:t>Identify the ISO 4217 alphabetic code of the</w:t>
            </w:r>
            <w:r w:rsidRPr="002E04F4">
              <w:rPr>
                <w:rFonts w:ascii="Times New Roman" w:eastAsia="Times New Roman" w:hAnsi="Times New Roman" w:cs="Times New Roman"/>
                <w:color w:val="000000"/>
                <w:sz w:val="20"/>
                <w:szCs w:val="20"/>
                <w:lang w:eastAsia="en-GB"/>
              </w:rPr>
              <w:t xml:space="preserve"> </w:t>
            </w:r>
            <w:ins w:id="170" w:author="Author">
              <w:r w:rsidR="00773E2E">
                <w:rPr>
                  <w:rFonts w:ascii="Times New Roman" w:eastAsia="Times New Roman" w:hAnsi="Times New Roman" w:cs="Times New Roman"/>
                  <w:color w:val="000000"/>
                  <w:sz w:val="20"/>
                  <w:szCs w:val="20"/>
                  <w:lang w:eastAsia="en-GB"/>
                </w:rPr>
                <w:t xml:space="preserve">original </w:t>
              </w:r>
            </w:ins>
            <w:r w:rsidRPr="002E04F4">
              <w:rPr>
                <w:rFonts w:ascii="Times New Roman" w:eastAsia="Times New Roman" w:hAnsi="Times New Roman" w:cs="Times New Roman"/>
                <w:color w:val="000000"/>
                <w:sz w:val="20"/>
                <w:szCs w:val="20"/>
                <w:lang w:eastAsia="en-GB"/>
              </w:rPr>
              <w:t>c</w:t>
            </w:r>
            <w:r w:rsidR="00AD5269" w:rsidRPr="002E04F4">
              <w:rPr>
                <w:rFonts w:ascii="Times New Roman" w:eastAsia="Times New Roman" w:hAnsi="Times New Roman" w:cs="Times New Roman"/>
                <w:color w:val="000000"/>
                <w:sz w:val="20"/>
                <w:szCs w:val="20"/>
                <w:lang w:eastAsia="en-GB"/>
              </w:rPr>
              <w:t xml:space="preserve">urrency of the </w:t>
            </w:r>
            <w:ins w:id="171" w:author="Author">
              <w:r w:rsidR="00773E2E">
                <w:rPr>
                  <w:rFonts w:ascii="Times New Roman" w:eastAsia="Times New Roman" w:hAnsi="Times New Roman" w:cs="Times New Roman"/>
                  <w:color w:val="000000"/>
                  <w:sz w:val="20"/>
                  <w:szCs w:val="20"/>
                  <w:lang w:eastAsia="en-GB"/>
                </w:rPr>
                <w:t>exposure</w:t>
              </w:r>
            </w:ins>
            <w:del w:id="172" w:author="Author">
              <w:r w:rsidR="00AD5269" w:rsidRPr="002E04F4" w:rsidDel="00773E2E">
                <w:rPr>
                  <w:rFonts w:ascii="Times New Roman" w:eastAsia="Times New Roman" w:hAnsi="Times New Roman" w:cs="Times New Roman"/>
                  <w:color w:val="000000"/>
                  <w:sz w:val="20"/>
                  <w:szCs w:val="20"/>
                  <w:lang w:eastAsia="en-GB"/>
                </w:rPr>
                <w:delText>group</w:delText>
              </w:r>
            </w:del>
            <w:r w:rsidR="00AD5269" w:rsidRPr="002E04F4">
              <w:rPr>
                <w:rFonts w:ascii="Times New Roman" w:eastAsia="Times New Roman" w:hAnsi="Times New Roman" w:cs="Times New Roman"/>
                <w:color w:val="000000"/>
                <w:sz w:val="20"/>
                <w:szCs w:val="20"/>
                <w:lang w:eastAsia="en-GB"/>
              </w:rPr>
              <w:t>.</w:t>
            </w:r>
          </w:p>
        </w:tc>
      </w:tr>
      <w:tr w:rsidR="00AD5269" w:rsidRPr="00A54988" w:rsidTr="003149DF">
        <w:tblPrEx>
          <w:tblW w:w="9072" w:type="dxa"/>
          <w:tblInd w:w="98" w:type="dxa"/>
          <w:tblPrExChange w:id="173" w:author="Author">
            <w:tblPrEx>
              <w:tblW w:w="9072" w:type="dxa"/>
              <w:tblInd w:w="98" w:type="dxa"/>
            </w:tblPrEx>
          </w:tblPrExChange>
        </w:tblPrEx>
        <w:trPr>
          <w:trHeight w:val="4845"/>
          <w:trPrChange w:id="174" w:author="Author">
            <w:trPr>
              <w:gridAfter w:val="0"/>
              <w:trHeight w:val="4845"/>
            </w:trPr>
          </w:trPrChange>
        </w:trPr>
        <w:tc>
          <w:tcPr>
            <w:tcW w:w="1676" w:type="dxa"/>
            <w:tcBorders>
              <w:top w:val="single" w:sz="4" w:space="0" w:color="auto"/>
              <w:left w:val="single" w:sz="4" w:space="0" w:color="000000"/>
              <w:bottom w:val="single" w:sz="4" w:space="0" w:color="auto"/>
              <w:right w:val="single" w:sz="4" w:space="0" w:color="000000"/>
            </w:tcBorders>
            <w:shd w:val="clear" w:color="auto" w:fill="auto"/>
            <w:tcPrChange w:id="175" w:author="Author">
              <w:tcPr>
                <w:tcW w:w="1676" w:type="dxa"/>
                <w:gridSpan w:val="2"/>
                <w:tcBorders>
                  <w:top w:val="single" w:sz="4" w:space="0" w:color="auto"/>
                  <w:left w:val="single" w:sz="4" w:space="0" w:color="000000"/>
                  <w:bottom w:val="single" w:sz="4" w:space="0" w:color="auto"/>
                  <w:right w:val="single" w:sz="4" w:space="0" w:color="000000"/>
                </w:tcBorders>
                <w:shd w:val="clear" w:color="auto" w:fill="auto"/>
              </w:tcPr>
            </w:tcPrChange>
          </w:tcPr>
          <w:p w:rsidR="000B2946" w:rsidDel="00773E2E" w:rsidRDefault="00A72EFC">
            <w:pPr>
              <w:spacing w:after="0" w:line="240" w:lineRule="auto"/>
              <w:rPr>
                <w:del w:id="176" w:author="Author"/>
                <w:rFonts w:ascii="Times New Roman" w:eastAsia="Times New Roman" w:hAnsi="Times New Roman" w:cs="Times New Roman"/>
                <w:color w:val="000000"/>
                <w:sz w:val="20"/>
                <w:szCs w:val="20"/>
                <w:lang w:eastAsia="en-GB"/>
              </w:rPr>
            </w:pPr>
            <w:del w:id="177" w:author="Author">
              <w:r w:rsidRPr="002E04F4" w:rsidDel="00773E2E">
                <w:rPr>
                  <w:rFonts w:ascii="Times New Roman" w:eastAsia="Times New Roman" w:hAnsi="Times New Roman" w:cs="Times New Roman"/>
                  <w:color w:val="000000"/>
                  <w:sz w:val="20"/>
                  <w:szCs w:val="20"/>
                  <w:lang w:eastAsia="en-GB"/>
                </w:rPr>
                <w:delText>C01</w:delText>
              </w:r>
              <w:r w:rsidR="000B2946" w:rsidDel="00773E2E">
                <w:rPr>
                  <w:rFonts w:ascii="Times New Roman" w:eastAsia="Times New Roman" w:hAnsi="Times New Roman" w:cs="Times New Roman"/>
                  <w:color w:val="000000"/>
                  <w:sz w:val="20"/>
                  <w:szCs w:val="20"/>
                  <w:lang w:eastAsia="en-GB"/>
                </w:rPr>
                <w:delText>6</w:delText>
              </w:r>
              <w:r w:rsidRPr="002E04F4" w:rsidDel="00773E2E">
                <w:rPr>
                  <w:rFonts w:ascii="Times New Roman" w:eastAsia="Times New Roman" w:hAnsi="Times New Roman" w:cs="Times New Roman"/>
                  <w:color w:val="000000"/>
                  <w:sz w:val="20"/>
                  <w:szCs w:val="20"/>
                  <w:lang w:eastAsia="en-GB"/>
                </w:rPr>
                <w:delText>0</w:delText>
              </w:r>
              <w:r w:rsidR="00C45213" w:rsidDel="00773E2E">
                <w:rPr>
                  <w:rFonts w:ascii="Times New Roman" w:eastAsia="Times New Roman" w:hAnsi="Times New Roman" w:cs="Times New Roman"/>
                  <w:color w:val="000000"/>
                  <w:sz w:val="20"/>
                  <w:szCs w:val="20"/>
                  <w:lang w:eastAsia="en-GB"/>
                </w:rPr>
                <w:delText xml:space="preserve"> </w:delText>
              </w:r>
            </w:del>
          </w:p>
          <w:p w:rsidR="00AD5269" w:rsidRPr="002E04F4" w:rsidRDefault="00C45213">
            <w:pPr>
              <w:spacing w:after="0" w:line="240" w:lineRule="auto"/>
              <w:rPr>
                <w:rFonts w:ascii="Times New Roman" w:eastAsia="Times New Roman" w:hAnsi="Times New Roman" w:cs="Times New Roman"/>
                <w:color w:val="000000"/>
                <w:sz w:val="20"/>
                <w:szCs w:val="20"/>
                <w:lang w:eastAsia="en-GB"/>
              </w:rPr>
            </w:pPr>
            <w:del w:id="178" w:author="Author">
              <w:r w:rsidDel="00773E2E">
                <w:rPr>
                  <w:rFonts w:ascii="Times New Roman" w:eastAsia="Times New Roman" w:hAnsi="Times New Roman" w:cs="Times New Roman"/>
                  <w:color w:val="000000"/>
                  <w:sz w:val="20"/>
                  <w:szCs w:val="20"/>
                  <w:lang w:eastAsia="en-GB"/>
                </w:rPr>
                <w:delText>(</w:delText>
              </w:r>
              <w:r w:rsidR="00AD5269" w:rsidRPr="002E04F4" w:rsidDel="00773E2E">
                <w:rPr>
                  <w:rFonts w:ascii="Times New Roman" w:eastAsia="Times New Roman" w:hAnsi="Times New Roman" w:cs="Times New Roman"/>
                  <w:color w:val="000000"/>
                  <w:sz w:val="20"/>
                  <w:szCs w:val="20"/>
                  <w:lang w:eastAsia="en-GB"/>
                </w:rPr>
                <w:delText>A15</w:delText>
              </w:r>
              <w:r w:rsidDel="00773E2E">
                <w:rPr>
                  <w:rFonts w:ascii="Times New Roman" w:eastAsia="Times New Roman" w:hAnsi="Times New Roman" w:cs="Times New Roman"/>
                  <w:color w:val="000000"/>
                  <w:sz w:val="20"/>
                  <w:szCs w:val="20"/>
                  <w:lang w:eastAsia="en-GB"/>
                </w:rPr>
                <w:delText>)</w:delText>
              </w:r>
            </w:del>
          </w:p>
        </w:tc>
        <w:tc>
          <w:tcPr>
            <w:tcW w:w="2020" w:type="dxa"/>
            <w:tcBorders>
              <w:top w:val="single" w:sz="4" w:space="0" w:color="auto"/>
              <w:left w:val="nil"/>
              <w:bottom w:val="single" w:sz="4" w:space="0" w:color="auto"/>
              <w:right w:val="single" w:sz="4" w:space="0" w:color="000000"/>
            </w:tcBorders>
            <w:shd w:val="clear" w:color="auto" w:fill="auto"/>
            <w:tcPrChange w:id="179" w:author="Author">
              <w:tcPr>
                <w:tcW w:w="2020" w:type="dxa"/>
                <w:gridSpan w:val="2"/>
                <w:tcBorders>
                  <w:top w:val="single" w:sz="4" w:space="0" w:color="auto"/>
                  <w:left w:val="nil"/>
                  <w:bottom w:val="single" w:sz="4" w:space="0" w:color="auto"/>
                  <w:right w:val="single" w:sz="4" w:space="0" w:color="000000"/>
                </w:tcBorders>
                <w:shd w:val="clear" w:color="auto" w:fill="auto"/>
              </w:tcPr>
            </w:tcPrChange>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del w:id="180" w:author="Author">
              <w:r w:rsidRPr="002E04F4" w:rsidDel="00773E2E">
                <w:rPr>
                  <w:rFonts w:ascii="Times New Roman" w:eastAsia="Times New Roman" w:hAnsi="Times New Roman" w:cs="Times New Roman"/>
                  <w:color w:val="000000"/>
                  <w:sz w:val="20"/>
                  <w:szCs w:val="20"/>
                  <w:lang w:eastAsia="en-GB"/>
                </w:rPr>
                <w:delText>Net Maximum exposure</w:delText>
              </w:r>
            </w:del>
          </w:p>
        </w:tc>
        <w:tc>
          <w:tcPr>
            <w:tcW w:w="5376" w:type="dxa"/>
            <w:tcBorders>
              <w:top w:val="single" w:sz="4" w:space="0" w:color="000000"/>
              <w:left w:val="nil"/>
              <w:bottom w:val="single" w:sz="4" w:space="0" w:color="auto"/>
              <w:right w:val="single" w:sz="4" w:space="0" w:color="000000"/>
            </w:tcBorders>
            <w:shd w:val="clear" w:color="auto" w:fill="auto"/>
            <w:tcPrChange w:id="181" w:author="Author">
              <w:tcPr>
                <w:tcW w:w="5376" w:type="dxa"/>
                <w:gridSpan w:val="2"/>
                <w:tcBorders>
                  <w:top w:val="single" w:sz="4" w:space="0" w:color="000000"/>
                  <w:left w:val="nil"/>
                  <w:bottom w:val="single" w:sz="4" w:space="0" w:color="auto"/>
                  <w:right w:val="single" w:sz="4" w:space="0" w:color="000000"/>
                </w:tcBorders>
                <w:shd w:val="clear" w:color="auto" w:fill="auto"/>
              </w:tcPr>
            </w:tcPrChange>
          </w:tcPr>
          <w:p w:rsidR="00AD5269" w:rsidRPr="002E04F4" w:rsidRDefault="00CE6FE3">
            <w:pPr>
              <w:spacing w:after="0" w:line="240" w:lineRule="auto"/>
              <w:rPr>
                <w:rFonts w:ascii="Times New Roman" w:eastAsia="Times New Roman" w:hAnsi="Times New Roman" w:cs="Times New Roman"/>
                <w:sz w:val="20"/>
                <w:szCs w:val="20"/>
                <w:lang w:eastAsia="en-GB"/>
              </w:rPr>
            </w:pPr>
            <w:del w:id="182" w:author="Author">
              <w:r w:rsidRPr="002E04F4" w:rsidDel="00773E2E">
                <w:rPr>
                  <w:rFonts w:ascii="Times New Roman" w:eastAsia="Times New Roman" w:hAnsi="Times New Roman" w:cs="Times New Roman"/>
                  <w:sz w:val="20"/>
                  <w:szCs w:val="20"/>
                  <w:lang w:eastAsia="en-GB"/>
                </w:rPr>
                <w:delText>N</w:delText>
              </w:r>
              <w:r w:rsidR="00AD5269" w:rsidRPr="002E04F4" w:rsidDel="00773E2E">
                <w:rPr>
                  <w:rFonts w:ascii="Times New Roman" w:eastAsia="Times New Roman" w:hAnsi="Times New Roman" w:cs="Times New Roman"/>
                  <w:sz w:val="20"/>
                  <w:szCs w:val="20"/>
                  <w:lang w:eastAsia="en-GB"/>
                </w:rPr>
                <w:delText xml:space="preserve">et maximum exposure towards a single counterparty, where the asset and liabilities due from and to a single counterparty are netted off to define the total net maximum exposure. The net maximum exposure measures the market direction towards a single counterparty and is defined as: Long exposure + short exposure (in contrary to a gross maximum exposure which is not requested here (=long exposure + absolute value of short exposure)).  No account </w:delText>
              </w:r>
              <w:r w:rsidR="00A54988" w:rsidDel="00773E2E">
                <w:rPr>
                  <w:rFonts w:ascii="Times New Roman" w:eastAsia="Times New Roman" w:hAnsi="Times New Roman" w:cs="Times New Roman"/>
                  <w:sz w:val="20"/>
                  <w:szCs w:val="20"/>
                  <w:lang w:eastAsia="en-GB"/>
                </w:rPr>
                <w:delText>shall</w:delText>
              </w:r>
              <w:r w:rsidR="00AD5269" w:rsidRPr="002E04F4" w:rsidDel="00773E2E">
                <w:rPr>
                  <w:rFonts w:ascii="Times New Roman" w:eastAsia="Times New Roman" w:hAnsi="Times New Roman" w:cs="Times New Roman"/>
                  <w:sz w:val="20"/>
                  <w:szCs w:val="20"/>
                  <w:lang w:eastAsia="en-GB"/>
                </w:rPr>
                <w:delText xml:space="preserve"> be taken of any risk mitigation instruments or techniques when determining this item. </w:delText>
              </w:r>
              <w:r w:rsidR="00AD5269" w:rsidRPr="002E04F4" w:rsidDel="00773E2E">
                <w:rPr>
                  <w:rFonts w:ascii="Times New Roman" w:eastAsia="Times New Roman" w:hAnsi="Times New Roman" w:cs="Times New Roman"/>
                  <w:sz w:val="20"/>
                  <w:szCs w:val="20"/>
                  <w:lang w:eastAsia="en-GB"/>
                </w:rPr>
                <w:br/>
                <w:delText xml:space="preserve">The maximum exposure refers to the contractual maximum exposure to a counterparty which may not necessarily be reflected on the balance sheet that represents the best estimate of a liability or market value of the asset. Moreover, these contractual maximum exposures may not be readily available in the IT system and firms may need to refer to the underlying contracts to find the relevant information. </w:delText>
              </w:r>
              <w:r w:rsidR="00AD5269" w:rsidRPr="002E04F4" w:rsidDel="00773E2E">
                <w:rPr>
                  <w:rFonts w:ascii="Times New Roman" w:eastAsia="Times New Roman" w:hAnsi="Times New Roman" w:cs="Times New Roman"/>
                  <w:sz w:val="20"/>
                  <w:szCs w:val="20"/>
                  <w:lang w:eastAsia="en-GB"/>
                </w:rPr>
                <w:br/>
                <w:delText xml:space="preserve">It is in respect of all exposures including reinsurance. Examples of such contractual maximums include caps in the reinsurance contracts or limits on how much can be paid on a particular policy or a group of policies.  </w:delText>
              </w:r>
            </w:del>
          </w:p>
        </w:tc>
      </w:tr>
      <w:tr w:rsidR="00AD5269" w:rsidRPr="00A54988" w:rsidTr="002E04F4">
        <w:trPr>
          <w:trHeight w:val="1140"/>
        </w:trPr>
        <w:tc>
          <w:tcPr>
            <w:tcW w:w="1676" w:type="dxa"/>
            <w:tcBorders>
              <w:top w:val="single" w:sz="4" w:space="0" w:color="auto"/>
              <w:left w:val="single" w:sz="4" w:space="0" w:color="000000"/>
              <w:bottom w:val="nil"/>
              <w:right w:val="single" w:sz="4" w:space="0" w:color="000000"/>
            </w:tcBorders>
            <w:shd w:val="clear" w:color="auto" w:fill="auto"/>
            <w:hideMark/>
          </w:tcPr>
          <w:p w:rsidR="00C86897" w:rsidRDefault="00A72EFC"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C01</w:t>
            </w:r>
            <w:r w:rsidR="00C86897">
              <w:rPr>
                <w:rFonts w:ascii="Times New Roman" w:eastAsia="Times New Roman" w:hAnsi="Times New Roman" w:cs="Times New Roman"/>
                <w:color w:val="000000"/>
                <w:sz w:val="20"/>
                <w:szCs w:val="20"/>
                <w:lang w:eastAsia="en-GB"/>
              </w:rPr>
              <w:t>7</w:t>
            </w:r>
            <w:r w:rsidRPr="002E04F4">
              <w:rPr>
                <w:rFonts w:ascii="Times New Roman" w:eastAsia="Times New Roman" w:hAnsi="Times New Roman" w:cs="Times New Roman"/>
                <w:color w:val="000000"/>
                <w:sz w:val="20"/>
                <w:szCs w:val="20"/>
                <w:lang w:eastAsia="en-GB"/>
              </w:rPr>
              <w:t>0</w:t>
            </w:r>
            <w:r w:rsidR="00C45213">
              <w:rPr>
                <w:rFonts w:ascii="Times New Roman" w:eastAsia="Times New Roman" w:hAnsi="Times New Roman" w:cs="Times New Roman"/>
                <w:color w:val="000000"/>
                <w:sz w:val="20"/>
                <w:szCs w:val="20"/>
                <w:lang w:eastAsia="en-GB"/>
              </w:rPr>
              <w:t xml:space="preserve"> </w:t>
            </w:r>
          </w:p>
          <w:p w:rsidR="00AD5269" w:rsidRPr="002E04F4" w:rsidRDefault="00C45213" w:rsidP="00AD5269">
            <w:pPr>
              <w:spacing w:after="0" w:line="240" w:lineRule="auto"/>
              <w:rPr>
                <w:rFonts w:ascii="Times New Roman" w:eastAsia="Times New Roman" w:hAnsi="Times New Roman" w:cs="Times New Roman"/>
                <w:color w:val="000000"/>
                <w:sz w:val="20"/>
                <w:szCs w:val="20"/>
                <w:lang w:eastAsia="en-GB"/>
              </w:rPr>
            </w:pPr>
            <w:del w:id="183" w:author="Author">
              <w:r w:rsidDel="006B47FB">
                <w:rPr>
                  <w:rFonts w:ascii="Times New Roman" w:eastAsia="Times New Roman" w:hAnsi="Times New Roman" w:cs="Times New Roman"/>
                  <w:color w:val="000000"/>
                  <w:sz w:val="20"/>
                  <w:szCs w:val="20"/>
                  <w:lang w:eastAsia="en-GB"/>
                </w:rPr>
                <w:delText>(</w:delText>
              </w:r>
              <w:r w:rsidR="00AD5269" w:rsidRPr="002E04F4" w:rsidDel="006B47FB">
                <w:rPr>
                  <w:rFonts w:ascii="Times New Roman" w:eastAsia="Times New Roman" w:hAnsi="Times New Roman" w:cs="Times New Roman"/>
                  <w:color w:val="000000"/>
                  <w:sz w:val="20"/>
                  <w:szCs w:val="20"/>
                  <w:lang w:eastAsia="en-GB"/>
                </w:rPr>
                <w:delText>A16</w:delText>
              </w:r>
              <w:r w:rsidDel="006B47FB">
                <w:rPr>
                  <w:rFonts w:ascii="Times New Roman" w:eastAsia="Times New Roman" w:hAnsi="Times New Roman" w:cs="Times New Roman"/>
                  <w:color w:val="000000"/>
                  <w:sz w:val="20"/>
                  <w:szCs w:val="20"/>
                  <w:lang w:eastAsia="en-GB"/>
                </w:rPr>
                <w:delText>)</w:delText>
              </w:r>
            </w:del>
          </w:p>
        </w:tc>
        <w:tc>
          <w:tcPr>
            <w:tcW w:w="2020" w:type="dxa"/>
            <w:tcBorders>
              <w:top w:val="single" w:sz="4" w:space="0" w:color="auto"/>
              <w:left w:val="nil"/>
              <w:bottom w:val="nil"/>
              <w:right w:val="single" w:sz="4" w:space="0" w:color="000000"/>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Maximum amount to be paid by the reinsurer</w:t>
            </w:r>
          </w:p>
        </w:tc>
        <w:tc>
          <w:tcPr>
            <w:tcW w:w="5376" w:type="dxa"/>
            <w:tcBorders>
              <w:top w:val="single" w:sz="4" w:space="0" w:color="auto"/>
              <w:left w:val="nil"/>
              <w:bottom w:val="nil"/>
              <w:right w:val="single" w:sz="4" w:space="0" w:color="000000"/>
            </w:tcBorders>
            <w:shd w:val="clear" w:color="auto" w:fill="auto"/>
            <w:hideMark/>
          </w:tcPr>
          <w:p w:rsidR="00AD5269" w:rsidRPr="002E04F4" w:rsidRDefault="00AD5269" w:rsidP="002D6197">
            <w:pPr>
              <w:spacing w:after="0" w:line="240" w:lineRule="auto"/>
              <w:rPr>
                <w:rFonts w:ascii="Times New Roman" w:eastAsia="Times New Roman" w:hAnsi="Times New Roman" w:cs="Times New Roman"/>
                <w:sz w:val="20"/>
                <w:szCs w:val="20"/>
                <w:lang w:eastAsia="en-GB"/>
              </w:rPr>
            </w:pPr>
            <w:r w:rsidRPr="002E04F4">
              <w:rPr>
                <w:rFonts w:ascii="Times New Roman" w:eastAsia="Times New Roman" w:hAnsi="Times New Roman" w:cs="Times New Roman"/>
                <w:sz w:val="20"/>
                <w:szCs w:val="20"/>
                <w:lang w:eastAsia="en-GB"/>
              </w:rPr>
              <w:t>Only applicable if the exposure is “</w:t>
            </w:r>
            <w:ins w:id="184" w:author="Author">
              <w:r w:rsidR="002D6197">
                <w:rPr>
                  <w:rFonts w:ascii="Times New Roman" w:eastAsia="Times New Roman" w:hAnsi="Times New Roman" w:cs="Times New Roman"/>
                  <w:sz w:val="20"/>
                  <w:szCs w:val="20"/>
                  <w:lang w:eastAsia="en-GB"/>
                </w:rPr>
                <w:t xml:space="preserve">Assets - </w:t>
              </w:r>
            </w:ins>
            <w:del w:id="185" w:author="Author">
              <w:r w:rsidRPr="002E04F4" w:rsidDel="002D6197">
                <w:rPr>
                  <w:rFonts w:ascii="Times New Roman" w:eastAsia="Times New Roman" w:hAnsi="Times New Roman" w:cs="Times New Roman"/>
                  <w:sz w:val="20"/>
                  <w:szCs w:val="20"/>
                  <w:lang w:eastAsia="en-GB"/>
                </w:rPr>
                <w:delText>r</w:delText>
              </w:r>
            </w:del>
            <w:ins w:id="186" w:author="Author">
              <w:r w:rsidR="002D6197">
                <w:rPr>
                  <w:rFonts w:ascii="Times New Roman" w:eastAsia="Times New Roman" w:hAnsi="Times New Roman" w:cs="Times New Roman"/>
                  <w:sz w:val="20"/>
                  <w:szCs w:val="20"/>
                  <w:lang w:eastAsia="en-GB"/>
                </w:rPr>
                <w:t>R</w:t>
              </w:r>
            </w:ins>
            <w:r w:rsidRPr="002E04F4">
              <w:rPr>
                <w:rFonts w:ascii="Times New Roman" w:eastAsia="Times New Roman" w:hAnsi="Times New Roman" w:cs="Times New Roman"/>
                <w:sz w:val="20"/>
                <w:szCs w:val="20"/>
                <w:lang w:eastAsia="en-GB"/>
              </w:rPr>
              <w:t>einsurance”: In the case the reinsurer has to pay resulting from a reinsurance contract, this is the maximum amount to be payable to the contract party by the reinsurer taking into account the specificities of the reinsurance contract.</w:t>
            </w:r>
          </w:p>
        </w:tc>
      </w:tr>
      <w:tr w:rsidR="00AD5269" w:rsidRPr="00A54988" w:rsidTr="003149DF">
        <w:tblPrEx>
          <w:tblW w:w="9072" w:type="dxa"/>
          <w:tblInd w:w="98" w:type="dxa"/>
          <w:tblPrExChange w:id="187" w:author="Author">
            <w:tblPrEx>
              <w:tblW w:w="9072" w:type="dxa"/>
              <w:tblInd w:w="98" w:type="dxa"/>
            </w:tblPrEx>
          </w:tblPrExChange>
        </w:tblPrEx>
        <w:trPr>
          <w:trHeight w:val="570"/>
          <w:trPrChange w:id="188" w:author="Author">
            <w:trPr>
              <w:gridAfter w:val="0"/>
              <w:trHeight w:val="570"/>
            </w:trPr>
          </w:trPrChange>
        </w:trPr>
        <w:tc>
          <w:tcPr>
            <w:tcW w:w="1676" w:type="dxa"/>
            <w:tcBorders>
              <w:top w:val="single" w:sz="4" w:space="0" w:color="auto"/>
              <w:left w:val="single" w:sz="4" w:space="0" w:color="000000"/>
              <w:bottom w:val="nil"/>
              <w:right w:val="single" w:sz="4" w:space="0" w:color="000000"/>
            </w:tcBorders>
            <w:shd w:val="clear" w:color="auto" w:fill="auto"/>
            <w:tcPrChange w:id="189" w:author="Author">
              <w:tcPr>
                <w:tcW w:w="1676" w:type="dxa"/>
                <w:gridSpan w:val="2"/>
                <w:tcBorders>
                  <w:top w:val="single" w:sz="4" w:space="0" w:color="auto"/>
                  <w:left w:val="single" w:sz="4" w:space="0" w:color="000000"/>
                  <w:bottom w:val="nil"/>
                  <w:right w:val="single" w:sz="4" w:space="0" w:color="000000"/>
                </w:tcBorders>
                <w:shd w:val="clear" w:color="auto" w:fill="auto"/>
              </w:tcPr>
            </w:tcPrChange>
          </w:tcPr>
          <w:p w:rsidR="00C86897" w:rsidDel="002963AC" w:rsidRDefault="00A72EFC">
            <w:pPr>
              <w:spacing w:after="0" w:line="240" w:lineRule="auto"/>
              <w:rPr>
                <w:del w:id="190" w:author="Author"/>
                <w:rFonts w:ascii="Times New Roman" w:eastAsia="Times New Roman" w:hAnsi="Times New Roman" w:cs="Times New Roman"/>
                <w:color w:val="000000"/>
                <w:sz w:val="20"/>
                <w:szCs w:val="20"/>
                <w:lang w:eastAsia="en-GB"/>
              </w:rPr>
            </w:pPr>
            <w:del w:id="191" w:author="Author">
              <w:r w:rsidRPr="002E04F4" w:rsidDel="002963AC">
                <w:rPr>
                  <w:rFonts w:ascii="Times New Roman" w:eastAsia="Times New Roman" w:hAnsi="Times New Roman" w:cs="Times New Roman"/>
                  <w:color w:val="000000"/>
                  <w:sz w:val="20"/>
                  <w:szCs w:val="20"/>
                  <w:lang w:eastAsia="en-GB"/>
                </w:rPr>
                <w:delText>C01</w:delText>
              </w:r>
              <w:r w:rsidR="00C86897" w:rsidDel="002963AC">
                <w:rPr>
                  <w:rFonts w:ascii="Times New Roman" w:eastAsia="Times New Roman" w:hAnsi="Times New Roman" w:cs="Times New Roman"/>
                  <w:color w:val="000000"/>
                  <w:sz w:val="20"/>
                  <w:szCs w:val="20"/>
                  <w:lang w:eastAsia="en-GB"/>
                </w:rPr>
                <w:delText>8</w:delText>
              </w:r>
              <w:r w:rsidRPr="002E04F4" w:rsidDel="002963AC">
                <w:rPr>
                  <w:rFonts w:ascii="Times New Roman" w:eastAsia="Times New Roman" w:hAnsi="Times New Roman" w:cs="Times New Roman"/>
                  <w:color w:val="000000"/>
                  <w:sz w:val="20"/>
                  <w:szCs w:val="20"/>
                  <w:lang w:eastAsia="en-GB"/>
                </w:rPr>
                <w:delText>0</w:delText>
              </w:r>
              <w:r w:rsidR="00C45213" w:rsidDel="002963AC">
                <w:rPr>
                  <w:rFonts w:ascii="Times New Roman" w:eastAsia="Times New Roman" w:hAnsi="Times New Roman" w:cs="Times New Roman"/>
                  <w:color w:val="000000"/>
                  <w:sz w:val="20"/>
                  <w:szCs w:val="20"/>
                  <w:lang w:eastAsia="en-GB"/>
                </w:rPr>
                <w:delText xml:space="preserve"> </w:delText>
              </w:r>
            </w:del>
          </w:p>
          <w:p w:rsidR="00AD5269" w:rsidRPr="002E04F4" w:rsidRDefault="00C45213">
            <w:pPr>
              <w:spacing w:after="0" w:line="240" w:lineRule="auto"/>
              <w:rPr>
                <w:rFonts w:ascii="Times New Roman" w:eastAsia="Times New Roman" w:hAnsi="Times New Roman" w:cs="Times New Roman"/>
                <w:color w:val="000000"/>
                <w:sz w:val="20"/>
                <w:szCs w:val="20"/>
                <w:lang w:eastAsia="en-GB"/>
              </w:rPr>
            </w:pPr>
            <w:del w:id="192" w:author="Author">
              <w:r w:rsidDel="002963AC">
                <w:rPr>
                  <w:rFonts w:ascii="Times New Roman" w:eastAsia="Times New Roman" w:hAnsi="Times New Roman" w:cs="Times New Roman"/>
                  <w:color w:val="000000"/>
                  <w:sz w:val="20"/>
                  <w:szCs w:val="20"/>
                  <w:lang w:eastAsia="en-GB"/>
                </w:rPr>
                <w:delText>(</w:delText>
              </w:r>
              <w:r w:rsidR="00AD5269" w:rsidRPr="002E04F4" w:rsidDel="002963AC">
                <w:rPr>
                  <w:rFonts w:ascii="Times New Roman" w:eastAsia="Times New Roman" w:hAnsi="Times New Roman" w:cs="Times New Roman"/>
                  <w:color w:val="000000"/>
                  <w:sz w:val="20"/>
                  <w:szCs w:val="20"/>
                  <w:lang w:eastAsia="en-GB"/>
                </w:rPr>
                <w:delText>A17</w:delText>
              </w:r>
              <w:r w:rsidDel="002963AC">
                <w:rPr>
                  <w:rFonts w:ascii="Times New Roman" w:eastAsia="Times New Roman" w:hAnsi="Times New Roman" w:cs="Times New Roman"/>
                  <w:color w:val="000000"/>
                  <w:sz w:val="20"/>
                  <w:szCs w:val="20"/>
                  <w:lang w:eastAsia="en-GB"/>
                </w:rPr>
                <w:delText>)</w:delText>
              </w:r>
            </w:del>
          </w:p>
        </w:tc>
        <w:tc>
          <w:tcPr>
            <w:tcW w:w="2020" w:type="dxa"/>
            <w:tcBorders>
              <w:top w:val="single" w:sz="4" w:space="0" w:color="auto"/>
              <w:left w:val="nil"/>
              <w:bottom w:val="nil"/>
              <w:right w:val="single" w:sz="4" w:space="0" w:color="000000"/>
            </w:tcBorders>
            <w:shd w:val="clear" w:color="auto" w:fill="auto"/>
            <w:tcPrChange w:id="193" w:author="Author">
              <w:tcPr>
                <w:tcW w:w="2020" w:type="dxa"/>
                <w:gridSpan w:val="2"/>
                <w:tcBorders>
                  <w:top w:val="single" w:sz="4" w:space="0" w:color="auto"/>
                  <w:left w:val="nil"/>
                  <w:bottom w:val="nil"/>
                  <w:right w:val="single" w:sz="4" w:space="0" w:color="000000"/>
                </w:tcBorders>
                <w:shd w:val="clear" w:color="auto" w:fill="auto"/>
              </w:tcPr>
            </w:tcPrChange>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del w:id="194" w:author="Author">
              <w:r w:rsidRPr="002E04F4" w:rsidDel="002963AC">
                <w:rPr>
                  <w:rFonts w:ascii="Times New Roman" w:eastAsia="Times New Roman" w:hAnsi="Times New Roman" w:cs="Times New Roman"/>
                  <w:color w:val="000000"/>
                  <w:sz w:val="20"/>
                  <w:szCs w:val="20"/>
                  <w:lang w:eastAsia="en-GB"/>
                </w:rPr>
                <w:delText>Ceded Technical Provisions</w:delText>
              </w:r>
            </w:del>
          </w:p>
        </w:tc>
        <w:tc>
          <w:tcPr>
            <w:tcW w:w="5376" w:type="dxa"/>
            <w:tcBorders>
              <w:top w:val="single" w:sz="4" w:space="0" w:color="auto"/>
              <w:left w:val="nil"/>
              <w:bottom w:val="nil"/>
              <w:right w:val="single" w:sz="4" w:space="0" w:color="000000"/>
            </w:tcBorders>
            <w:shd w:val="clear" w:color="auto" w:fill="auto"/>
            <w:tcPrChange w:id="195" w:author="Author">
              <w:tcPr>
                <w:tcW w:w="5376" w:type="dxa"/>
                <w:gridSpan w:val="2"/>
                <w:tcBorders>
                  <w:top w:val="single" w:sz="4" w:space="0" w:color="auto"/>
                  <w:left w:val="nil"/>
                  <w:bottom w:val="nil"/>
                  <w:right w:val="single" w:sz="4" w:space="0" w:color="000000"/>
                </w:tcBorders>
                <w:shd w:val="clear" w:color="auto" w:fill="auto"/>
              </w:tcPr>
            </w:tcPrChange>
          </w:tcPr>
          <w:p w:rsidR="00AD5269" w:rsidRPr="002E04F4" w:rsidRDefault="00AD5269" w:rsidP="002D6197">
            <w:pPr>
              <w:spacing w:after="0" w:line="240" w:lineRule="auto"/>
              <w:rPr>
                <w:rFonts w:ascii="Times New Roman" w:eastAsia="Times New Roman" w:hAnsi="Times New Roman" w:cs="Times New Roman"/>
                <w:color w:val="000000"/>
                <w:sz w:val="20"/>
                <w:szCs w:val="20"/>
                <w:lang w:eastAsia="en-GB"/>
              </w:rPr>
            </w:pPr>
            <w:del w:id="196" w:author="Author">
              <w:r w:rsidRPr="002E04F4" w:rsidDel="002963AC">
                <w:rPr>
                  <w:rFonts w:ascii="Times New Roman" w:eastAsia="Times New Roman" w:hAnsi="Times New Roman" w:cs="Times New Roman"/>
                  <w:color w:val="000000"/>
                  <w:sz w:val="20"/>
                  <w:szCs w:val="20"/>
                  <w:lang w:eastAsia="en-GB"/>
                </w:rPr>
                <w:delText>Only applicable if the exposure is “</w:delText>
              </w:r>
              <w:r w:rsidRPr="002E04F4" w:rsidDel="002D6197">
                <w:rPr>
                  <w:rFonts w:ascii="Times New Roman" w:eastAsia="Times New Roman" w:hAnsi="Times New Roman" w:cs="Times New Roman"/>
                  <w:color w:val="000000"/>
                  <w:sz w:val="20"/>
                  <w:szCs w:val="20"/>
                  <w:lang w:eastAsia="en-GB"/>
                </w:rPr>
                <w:delText>r</w:delText>
              </w:r>
              <w:r w:rsidRPr="002E04F4" w:rsidDel="002963AC">
                <w:rPr>
                  <w:rFonts w:ascii="Times New Roman" w:eastAsia="Times New Roman" w:hAnsi="Times New Roman" w:cs="Times New Roman"/>
                  <w:color w:val="000000"/>
                  <w:sz w:val="20"/>
                  <w:szCs w:val="20"/>
                  <w:lang w:eastAsia="en-GB"/>
                </w:rPr>
                <w:delText>einsurance”. Technical Provisions in case they are ceded.</w:delText>
              </w:r>
            </w:del>
          </w:p>
        </w:tc>
      </w:tr>
      <w:tr w:rsidR="00AD5269" w:rsidRPr="00A54988" w:rsidTr="003149DF">
        <w:tblPrEx>
          <w:tblW w:w="9072" w:type="dxa"/>
          <w:tblInd w:w="98" w:type="dxa"/>
          <w:tblPrExChange w:id="197" w:author="Author">
            <w:tblPrEx>
              <w:tblW w:w="9072" w:type="dxa"/>
              <w:tblInd w:w="98" w:type="dxa"/>
            </w:tblPrEx>
          </w:tblPrExChange>
        </w:tblPrEx>
        <w:trPr>
          <w:trHeight w:val="855"/>
          <w:trPrChange w:id="198" w:author="Author">
            <w:trPr>
              <w:gridAfter w:val="0"/>
              <w:trHeight w:val="855"/>
            </w:trPr>
          </w:trPrChange>
        </w:trPr>
        <w:tc>
          <w:tcPr>
            <w:tcW w:w="1676" w:type="dxa"/>
            <w:tcBorders>
              <w:top w:val="single" w:sz="4" w:space="0" w:color="auto"/>
              <w:left w:val="single" w:sz="4" w:space="0" w:color="000000"/>
              <w:bottom w:val="single" w:sz="4" w:space="0" w:color="000000"/>
              <w:right w:val="single" w:sz="4" w:space="0" w:color="000000"/>
            </w:tcBorders>
            <w:shd w:val="clear" w:color="auto" w:fill="auto"/>
            <w:tcPrChange w:id="199" w:author="Author">
              <w:tcPr>
                <w:tcW w:w="1676" w:type="dxa"/>
                <w:gridSpan w:val="2"/>
                <w:tcBorders>
                  <w:top w:val="single" w:sz="4" w:space="0" w:color="auto"/>
                  <w:left w:val="single" w:sz="4" w:space="0" w:color="000000"/>
                  <w:bottom w:val="single" w:sz="4" w:space="0" w:color="000000"/>
                  <w:right w:val="single" w:sz="4" w:space="0" w:color="000000"/>
                </w:tcBorders>
                <w:shd w:val="clear" w:color="auto" w:fill="auto"/>
              </w:tcPr>
            </w:tcPrChange>
          </w:tcPr>
          <w:p w:rsidR="00C86897" w:rsidDel="002D6197" w:rsidRDefault="00A72EFC">
            <w:pPr>
              <w:spacing w:after="0" w:line="240" w:lineRule="auto"/>
              <w:rPr>
                <w:del w:id="200" w:author="Author"/>
                <w:rFonts w:ascii="Times New Roman" w:eastAsia="Times New Roman" w:hAnsi="Times New Roman" w:cs="Times New Roman"/>
                <w:color w:val="000000"/>
                <w:sz w:val="20"/>
                <w:szCs w:val="20"/>
                <w:lang w:eastAsia="en-GB"/>
              </w:rPr>
            </w:pPr>
            <w:del w:id="201" w:author="Author">
              <w:r w:rsidRPr="002E04F4" w:rsidDel="002D6197">
                <w:rPr>
                  <w:rFonts w:ascii="Times New Roman" w:eastAsia="Times New Roman" w:hAnsi="Times New Roman" w:cs="Times New Roman"/>
                  <w:color w:val="000000"/>
                  <w:sz w:val="20"/>
                  <w:szCs w:val="20"/>
                  <w:lang w:eastAsia="en-GB"/>
                </w:rPr>
                <w:delText>C01</w:delText>
              </w:r>
              <w:r w:rsidR="00C86897" w:rsidDel="002D6197">
                <w:rPr>
                  <w:rFonts w:ascii="Times New Roman" w:eastAsia="Times New Roman" w:hAnsi="Times New Roman" w:cs="Times New Roman"/>
                  <w:color w:val="000000"/>
                  <w:sz w:val="20"/>
                  <w:szCs w:val="20"/>
                  <w:lang w:eastAsia="en-GB"/>
                </w:rPr>
                <w:delText>9</w:delText>
              </w:r>
              <w:r w:rsidRPr="002E04F4" w:rsidDel="002D6197">
                <w:rPr>
                  <w:rFonts w:ascii="Times New Roman" w:eastAsia="Times New Roman" w:hAnsi="Times New Roman" w:cs="Times New Roman"/>
                  <w:color w:val="000000"/>
                  <w:sz w:val="20"/>
                  <w:szCs w:val="20"/>
                  <w:lang w:eastAsia="en-GB"/>
                </w:rPr>
                <w:delText>0</w:delText>
              </w:r>
              <w:r w:rsidR="00C45213" w:rsidDel="002D6197">
                <w:rPr>
                  <w:rFonts w:ascii="Times New Roman" w:eastAsia="Times New Roman" w:hAnsi="Times New Roman" w:cs="Times New Roman"/>
                  <w:color w:val="000000"/>
                  <w:sz w:val="20"/>
                  <w:szCs w:val="20"/>
                  <w:lang w:eastAsia="en-GB"/>
                </w:rPr>
                <w:delText xml:space="preserve"> </w:delText>
              </w:r>
            </w:del>
          </w:p>
          <w:p w:rsidR="00AD5269" w:rsidRPr="002E04F4" w:rsidRDefault="00C45213">
            <w:pPr>
              <w:spacing w:after="0" w:line="240" w:lineRule="auto"/>
              <w:rPr>
                <w:rFonts w:ascii="Times New Roman" w:eastAsia="Times New Roman" w:hAnsi="Times New Roman" w:cs="Times New Roman"/>
                <w:color w:val="000000"/>
                <w:sz w:val="20"/>
                <w:szCs w:val="20"/>
                <w:lang w:eastAsia="en-GB"/>
              </w:rPr>
            </w:pPr>
            <w:del w:id="202" w:author="Author">
              <w:r w:rsidDel="002D6197">
                <w:rPr>
                  <w:rFonts w:ascii="Times New Roman" w:eastAsia="Times New Roman" w:hAnsi="Times New Roman" w:cs="Times New Roman"/>
                  <w:color w:val="000000"/>
                  <w:sz w:val="20"/>
                  <w:szCs w:val="20"/>
                  <w:lang w:eastAsia="en-GB"/>
                </w:rPr>
                <w:delText>(</w:delText>
              </w:r>
              <w:r w:rsidR="00AD5269" w:rsidRPr="002E04F4" w:rsidDel="002D6197">
                <w:rPr>
                  <w:rFonts w:ascii="Times New Roman" w:eastAsia="Times New Roman" w:hAnsi="Times New Roman" w:cs="Times New Roman"/>
                  <w:color w:val="000000"/>
                  <w:sz w:val="20"/>
                  <w:szCs w:val="20"/>
                  <w:lang w:eastAsia="en-GB"/>
                </w:rPr>
                <w:delText>A18</w:delText>
              </w:r>
              <w:r w:rsidDel="002D6197">
                <w:rPr>
                  <w:rFonts w:ascii="Times New Roman" w:eastAsia="Times New Roman" w:hAnsi="Times New Roman" w:cs="Times New Roman"/>
                  <w:color w:val="000000"/>
                  <w:sz w:val="20"/>
                  <w:szCs w:val="20"/>
                  <w:lang w:eastAsia="en-GB"/>
                </w:rPr>
                <w:delText>)</w:delText>
              </w:r>
            </w:del>
          </w:p>
        </w:tc>
        <w:tc>
          <w:tcPr>
            <w:tcW w:w="2020" w:type="dxa"/>
            <w:tcBorders>
              <w:top w:val="single" w:sz="4" w:space="0" w:color="auto"/>
              <w:left w:val="nil"/>
              <w:bottom w:val="single" w:sz="4" w:space="0" w:color="000000"/>
              <w:right w:val="single" w:sz="4" w:space="0" w:color="000000"/>
            </w:tcBorders>
            <w:shd w:val="clear" w:color="auto" w:fill="auto"/>
            <w:tcPrChange w:id="203" w:author="Author">
              <w:tcPr>
                <w:tcW w:w="2020" w:type="dxa"/>
                <w:gridSpan w:val="2"/>
                <w:tcBorders>
                  <w:top w:val="single" w:sz="4" w:space="0" w:color="auto"/>
                  <w:left w:val="nil"/>
                  <w:bottom w:val="single" w:sz="4" w:space="0" w:color="000000"/>
                  <w:right w:val="single" w:sz="4" w:space="0" w:color="000000"/>
                </w:tcBorders>
                <w:shd w:val="clear" w:color="auto" w:fill="auto"/>
              </w:tcPr>
            </w:tcPrChange>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del w:id="204" w:author="Author">
              <w:r w:rsidRPr="002E04F4" w:rsidDel="002D6197">
                <w:rPr>
                  <w:rFonts w:ascii="Times New Roman" w:eastAsia="Times New Roman" w:hAnsi="Times New Roman" w:cs="Times New Roman"/>
                  <w:color w:val="000000"/>
                  <w:sz w:val="20"/>
                  <w:szCs w:val="20"/>
                  <w:lang w:eastAsia="en-GB"/>
                </w:rPr>
                <w:delText>Impact on: Assets / Liabilities / Off Balance Sheet</w:delText>
              </w:r>
            </w:del>
          </w:p>
        </w:tc>
        <w:tc>
          <w:tcPr>
            <w:tcW w:w="5376" w:type="dxa"/>
            <w:tcBorders>
              <w:top w:val="single" w:sz="4" w:space="0" w:color="auto"/>
              <w:left w:val="nil"/>
              <w:bottom w:val="single" w:sz="4" w:space="0" w:color="000000"/>
              <w:right w:val="single" w:sz="4" w:space="0" w:color="000000"/>
            </w:tcBorders>
            <w:shd w:val="clear" w:color="auto" w:fill="auto"/>
            <w:tcPrChange w:id="205" w:author="Author">
              <w:tcPr>
                <w:tcW w:w="5376" w:type="dxa"/>
                <w:gridSpan w:val="2"/>
                <w:tcBorders>
                  <w:top w:val="single" w:sz="4" w:space="0" w:color="auto"/>
                  <w:left w:val="nil"/>
                  <w:bottom w:val="single" w:sz="4" w:space="0" w:color="000000"/>
                  <w:right w:val="single" w:sz="4" w:space="0" w:color="000000"/>
                </w:tcBorders>
                <w:shd w:val="clear" w:color="auto" w:fill="auto"/>
              </w:tcPr>
            </w:tcPrChange>
          </w:tcPr>
          <w:p w:rsidR="00AD5269" w:rsidRPr="002E04F4" w:rsidDel="002D6197" w:rsidRDefault="00AD5269" w:rsidP="00AD5269">
            <w:pPr>
              <w:spacing w:after="0" w:line="240" w:lineRule="auto"/>
              <w:rPr>
                <w:del w:id="206" w:author="Author"/>
                <w:rFonts w:ascii="Times New Roman" w:eastAsia="Times New Roman" w:hAnsi="Times New Roman" w:cs="Times New Roman"/>
                <w:color w:val="000000"/>
                <w:sz w:val="20"/>
                <w:szCs w:val="20"/>
                <w:lang w:eastAsia="en-GB"/>
              </w:rPr>
            </w:pPr>
            <w:del w:id="207" w:author="Author">
              <w:r w:rsidRPr="002E04F4" w:rsidDel="002D6197">
                <w:rPr>
                  <w:rFonts w:ascii="Times New Roman" w:eastAsia="Times New Roman" w:hAnsi="Times New Roman" w:cs="Times New Roman"/>
                  <w:color w:val="000000"/>
                  <w:sz w:val="20"/>
                  <w:szCs w:val="20"/>
                  <w:lang w:eastAsia="en-GB"/>
                </w:rPr>
                <w:delText xml:space="preserve">Indicate if the exposure affects the asset side of the balance sheet or the liability side or if the exposure is off balance sheet. For off-balance sheet exposures, it </w:delText>
              </w:r>
              <w:r w:rsidR="00A54988" w:rsidDel="002D6197">
                <w:rPr>
                  <w:rFonts w:ascii="Times New Roman" w:eastAsia="Times New Roman" w:hAnsi="Times New Roman" w:cs="Times New Roman"/>
                  <w:color w:val="000000"/>
                  <w:sz w:val="20"/>
                  <w:szCs w:val="20"/>
                  <w:lang w:eastAsia="en-GB"/>
                </w:rPr>
                <w:delText>shall</w:delText>
              </w:r>
              <w:r w:rsidRPr="002E04F4" w:rsidDel="002D6197">
                <w:rPr>
                  <w:rFonts w:ascii="Times New Roman" w:eastAsia="Times New Roman" w:hAnsi="Times New Roman" w:cs="Times New Roman"/>
                  <w:color w:val="000000"/>
                  <w:sz w:val="20"/>
                  <w:szCs w:val="20"/>
                  <w:lang w:eastAsia="en-GB"/>
                </w:rPr>
                <w:delText xml:space="preserve"> be indicated whether this is a contingent asset or liability.</w:delText>
              </w:r>
            </w:del>
          </w:p>
          <w:p w:rsidR="002B446E" w:rsidRPr="002E04F4" w:rsidDel="002D6197" w:rsidRDefault="00C86897" w:rsidP="00AD5269">
            <w:pPr>
              <w:spacing w:after="0" w:line="240" w:lineRule="auto"/>
              <w:rPr>
                <w:del w:id="208" w:author="Author"/>
                <w:rFonts w:ascii="Times New Roman" w:eastAsia="Times New Roman" w:hAnsi="Times New Roman" w:cs="Times New Roman"/>
                <w:color w:val="000000"/>
                <w:sz w:val="20"/>
                <w:szCs w:val="20"/>
                <w:lang w:eastAsia="en-GB"/>
              </w:rPr>
            </w:pPr>
            <w:del w:id="209" w:author="Author">
              <w:r w:rsidDel="002D6197">
                <w:rPr>
                  <w:rFonts w:ascii="Times New Roman" w:eastAsia="Times New Roman" w:hAnsi="Times New Roman" w:cs="Times New Roman"/>
                  <w:color w:val="000000"/>
                  <w:sz w:val="20"/>
                  <w:szCs w:val="20"/>
                  <w:lang w:eastAsia="en-GB"/>
                </w:rPr>
                <w:delText>T</w:delText>
              </w:r>
              <w:r w:rsidR="002B446E" w:rsidRPr="002E04F4" w:rsidDel="002D6197">
                <w:rPr>
                  <w:rFonts w:ascii="Times New Roman" w:eastAsia="Times New Roman" w:hAnsi="Times New Roman" w:cs="Times New Roman"/>
                  <w:color w:val="000000"/>
                  <w:sz w:val="20"/>
                  <w:szCs w:val="20"/>
                  <w:lang w:eastAsia="en-GB"/>
                </w:rPr>
                <w:delText>he following close list shall be used:</w:delText>
              </w:r>
            </w:del>
          </w:p>
          <w:p w:rsidR="00F41B21" w:rsidRPr="002E04F4" w:rsidDel="002D6197" w:rsidRDefault="00A54988" w:rsidP="00A54988">
            <w:pPr>
              <w:spacing w:after="0" w:line="240" w:lineRule="auto"/>
              <w:rPr>
                <w:del w:id="210" w:author="Author"/>
                <w:rFonts w:ascii="Times New Roman" w:eastAsia="Times New Roman" w:hAnsi="Times New Roman" w:cs="Times New Roman"/>
                <w:color w:val="000000"/>
                <w:sz w:val="20"/>
                <w:szCs w:val="20"/>
                <w:lang w:eastAsia="en-GB"/>
              </w:rPr>
            </w:pPr>
            <w:del w:id="211" w:author="Author">
              <w:r w:rsidDel="002D6197">
                <w:rPr>
                  <w:rFonts w:ascii="Times New Roman" w:hAnsi="Times New Roman" w:cs="Times New Roman"/>
                  <w:sz w:val="20"/>
                  <w:szCs w:val="20"/>
                  <w:lang w:val="en-US"/>
                </w:rPr>
                <w:delText xml:space="preserve">1 - </w:delText>
              </w:r>
              <w:r w:rsidR="002B446E" w:rsidRPr="002E04F4" w:rsidDel="002D6197">
                <w:rPr>
                  <w:rFonts w:ascii="Times New Roman" w:hAnsi="Times New Roman" w:cs="Times New Roman"/>
                  <w:sz w:val="20"/>
                  <w:szCs w:val="20"/>
                  <w:lang w:val="en-US"/>
                </w:rPr>
                <w:delText xml:space="preserve">Asset side, </w:delText>
              </w:r>
            </w:del>
          </w:p>
          <w:p w:rsidR="00F41B21" w:rsidRPr="002E04F4" w:rsidDel="002D6197" w:rsidRDefault="00A54988" w:rsidP="00A54988">
            <w:pPr>
              <w:spacing w:after="0" w:line="240" w:lineRule="auto"/>
              <w:rPr>
                <w:del w:id="212" w:author="Author"/>
                <w:rFonts w:ascii="Times New Roman" w:eastAsia="Times New Roman" w:hAnsi="Times New Roman" w:cs="Times New Roman"/>
                <w:color w:val="000000"/>
                <w:sz w:val="20"/>
                <w:szCs w:val="20"/>
                <w:lang w:eastAsia="en-GB"/>
              </w:rPr>
            </w:pPr>
            <w:del w:id="213" w:author="Author">
              <w:r w:rsidDel="002D6197">
                <w:rPr>
                  <w:rFonts w:ascii="Times New Roman" w:hAnsi="Times New Roman" w:cs="Times New Roman"/>
                  <w:sz w:val="20"/>
                  <w:szCs w:val="20"/>
                  <w:lang w:val="en-US"/>
                </w:rPr>
                <w:delText xml:space="preserve">2 - </w:delText>
              </w:r>
              <w:r w:rsidR="002B446E" w:rsidRPr="002E04F4" w:rsidDel="002D6197">
                <w:rPr>
                  <w:rFonts w:ascii="Times New Roman" w:hAnsi="Times New Roman" w:cs="Times New Roman"/>
                  <w:sz w:val="20"/>
                  <w:szCs w:val="20"/>
                  <w:lang w:val="en-US"/>
                </w:rPr>
                <w:delText xml:space="preserve">Liability side, </w:delText>
              </w:r>
            </w:del>
          </w:p>
          <w:p w:rsidR="00F41B21" w:rsidRPr="002E04F4" w:rsidDel="002D6197" w:rsidRDefault="00A54988" w:rsidP="00A54988">
            <w:pPr>
              <w:spacing w:after="0" w:line="240" w:lineRule="auto"/>
              <w:rPr>
                <w:del w:id="214" w:author="Author"/>
                <w:rFonts w:ascii="Times New Roman" w:eastAsia="Times New Roman" w:hAnsi="Times New Roman" w:cs="Times New Roman"/>
                <w:color w:val="000000"/>
                <w:sz w:val="20"/>
                <w:szCs w:val="20"/>
                <w:lang w:eastAsia="en-GB"/>
              </w:rPr>
            </w:pPr>
            <w:del w:id="215" w:author="Author">
              <w:r w:rsidDel="002D6197">
                <w:rPr>
                  <w:rFonts w:ascii="Times New Roman" w:hAnsi="Times New Roman" w:cs="Times New Roman"/>
                  <w:sz w:val="20"/>
                  <w:szCs w:val="20"/>
                  <w:lang w:val="en-US"/>
                </w:rPr>
                <w:delText xml:space="preserve">3 - </w:delText>
              </w:r>
              <w:r w:rsidR="002B446E" w:rsidRPr="002E04F4" w:rsidDel="002D6197">
                <w:rPr>
                  <w:rFonts w:ascii="Times New Roman" w:hAnsi="Times New Roman" w:cs="Times New Roman"/>
                  <w:sz w:val="20"/>
                  <w:szCs w:val="20"/>
                  <w:lang w:val="en-US"/>
                </w:rPr>
                <w:delText>Off Balance Sheet (</w:delText>
              </w:r>
              <w:r w:rsidR="002B446E" w:rsidRPr="002E04F4" w:rsidDel="002D6197">
                <w:rPr>
                  <w:rFonts w:ascii="Times New Roman" w:eastAsia="Tahoma" w:hAnsi="Times New Roman" w:cs="Times New Roman"/>
                  <w:sz w:val="20"/>
                  <w:szCs w:val="20"/>
                  <w:lang w:val="en-US"/>
                </w:rPr>
                <w:delText xml:space="preserve">contingent </w:delText>
              </w:r>
              <w:r w:rsidR="002B446E" w:rsidRPr="002E04F4" w:rsidDel="002D6197">
                <w:rPr>
                  <w:rFonts w:ascii="Times New Roman" w:hAnsi="Times New Roman" w:cs="Times New Roman"/>
                  <w:sz w:val="20"/>
                  <w:szCs w:val="20"/>
                  <w:lang w:val="en-US"/>
                </w:rPr>
                <w:delText xml:space="preserve">asset), </w:delText>
              </w:r>
            </w:del>
          </w:p>
          <w:p w:rsidR="00F41B21" w:rsidRPr="002E04F4" w:rsidRDefault="00A54988" w:rsidP="00A54988">
            <w:pPr>
              <w:spacing w:after="0" w:line="240" w:lineRule="auto"/>
              <w:rPr>
                <w:rFonts w:ascii="Times New Roman" w:eastAsia="Times New Roman" w:hAnsi="Times New Roman" w:cs="Times New Roman"/>
                <w:color w:val="000000"/>
                <w:sz w:val="20"/>
                <w:szCs w:val="20"/>
                <w:lang w:eastAsia="en-GB"/>
              </w:rPr>
            </w:pPr>
            <w:del w:id="216" w:author="Author">
              <w:r w:rsidDel="002D6197">
                <w:rPr>
                  <w:rFonts w:ascii="Times New Roman" w:hAnsi="Times New Roman" w:cs="Times New Roman"/>
                  <w:sz w:val="20"/>
                  <w:szCs w:val="20"/>
                  <w:lang w:val="en-US"/>
                </w:rPr>
                <w:delText xml:space="preserve">4 - </w:delText>
              </w:r>
              <w:r w:rsidR="002B446E" w:rsidRPr="002E04F4" w:rsidDel="002D6197">
                <w:rPr>
                  <w:rFonts w:ascii="Times New Roman" w:hAnsi="Times New Roman" w:cs="Times New Roman"/>
                  <w:sz w:val="20"/>
                  <w:szCs w:val="20"/>
                  <w:lang w:val="en-US"/>
                </w:rPr>
                <w:delText>Off Balance Sheet (</w:delText>
              </w:r>
              <w:r w:rsidR="002B446E" w:rsidRPr="002E04F4" w:rsidDel="002D6197">
                <w:rPr>
                  <w:rFonts w:ascii="Times New Roman" w:eastAsia="Tahoma" w:hAnsi="Times New Roman" w:cs="Times New Roman"/>
                  <w:sz w:val="20"/>
                  <w:szCs w:val="20"/>
                  <w:lang w:val="en-US"/>
                </w:rPr>
                <w:delText xml:space="preserve">contingent </w:delText>
              </w:r>
              <w:r w:rsidR="002B446E" w:rsidRPr="002E04F4" w:rsidDel="002D6197">
                <w:rPr>
                  <w:rFonts w:ascii="Times New Roman" w:hAnsi="Times New Roman" w:cs="Times New Roman"/>
                  <w:sz w:val="20"/>
                  <w:szCs w:val="20"/>
                  <w:lang w:val="en-US"/>
                </w:rPr>
                <w:delText>liability)</w:delText>
              </w:r>
            </w:del>
          </w:p>
        </w:tc>
      </w:tr>
    </w:tbl>
    <w:p w:rsidR="00BB7862" w:rsidRPr="002E04F4" w:rsidRDefault="00BB7862">
      <w:pPr>
        <w:rPr>
          <w:rFonts w:ascii="Times New Roman" w:hAnsi="Times New Roman" w:cs="Times New Roman"/>
          <w:sz w:val="20"/>
          <w:szCs w:val="20"/>
        </w:rPr>
      </w:pPr>
    </w:p>
    <w:sectPr w:rsidR="00BB7862" w:rsidRPr="002E04F4" w:rsidSect="00AD52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E40CAD"/>
    <w:multiLevelType w:val="hybridMultilevel"/>
    <w:tmpl w:val="F3186720"/>
    <w:lvl w:ilvl="0" w:tplc="B3542C1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24F03E1"/>
    <w:multiLevelType w:val="hybridMultilevel"/>
    <w:tmpl w:val="1C1CD876"/>
    <w:lvl w:ilvl="0" w:tplc="E2A095E0">
      <w:start w:val="1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BE54B9C"/>
    <w:multiLevelType w:val="hybridMultilevel"/>
    <w:tmpl w:val="54FCB6F8"/>
    <w:lvl w:ilvl="0" w:tplc="7EAE4A92">
      <w:numFmt w:val="bullet"/>
      <w:lvlText w:val="-"/>
      <w:lvlJc w:val="left"/>
      <w:pPr>
        <w:ind w:left="720" w:hanging="360"/>
      </w:pPr>
      <w:rPr>
        <w:rFonts w:ascii="Calibri" w:eastAsiaTheme="minorHAnsi" w:hAnsi="Calibri" w:cs="Calibri"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removeDateAndTime/>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D5269"/>
    <w:rsid w:val="00072A8B"/>
    <w:rsid w:val="00082C24"/>
    <w:rsid w:val="000B2946"/>
    <w:rsid w:val="000C51B9"/>
    <w:rsid w:val="000F0B11"/>
    <w:rsid w:val="000F648B"/>
    <w:rsid w:val="00163B4F"/>
    <w:rsid w:val="001A7774"/>
    <w:rsid w:val="001F2D16"/>
    <w:rsid w:val="001F7BEA"/>
    <w:rsid w:val="00247078"/>
    <w:rsid w:val="002963AC"/>
    <w:rsid w:val="00296A00"/>
    <w:rsid w:val="002B446E"/>
    <w:rsid w:val="002C2240"/>
    <w:rsid w:val="002D6197"/>
    <w:rsid w:val="002E04F4"/>
    <w:rsid w:val="002E2CCA"/>
    <w:rsid w:val="003149DF"/>
    <w:rsid w:val="00363F42"/>
    <w:rsid w:val="004C7B6A"/>
    <w:rsid w:val="004D43CB"/>
    <w:rsid w:val="005F3EBE"/>
    <w:rsid w:val="0062436A"/>
    <w:rsid w:val="00624F24"/>
    <w:rsid w:val="00646582"/>
    <w:rsid w:val="0065660F"/>
    <w:rsid w:val="00680835"/>
    <w:rsid w:val="006B47FB"/>
    <w:rsid w:val="006D1966"/>
    <w:rsid w:val="007348DF"/>
    <w:rsid w:val="00773E2E"/>
    <w:rsid w:val="00781286"/>
    <w:rsid w:val="007F1FD5"/>
    <w:rsid w:val="0083602E"/>
    <w:rsid w:val="008566D9"/>
    <w:rsid w:val="008F23AF"/>
    <w:rsid w:val="0091255F"/>
    <w:rsid w:val="009350D6"/>
    <w:rsid w:val="00943A33"/>
    <w:rsid w:val="009573FD"/>
    <w:rsid w:val="00973BF5"/>
    <w:rsid w:val="009A4459"/>
    <w:rsid w:val="00A16F09"/>
    <w:rsid w:val="00A45490"/>
    <w:rsid w:val="00A5184C"/>
    <w:rsid w:val="00A5430C"/>
    <w:rsid w:val="00A54988"/>
    <w:rsid w:val="00A64C58"/>
    <w:rsid w:val="00A72EFC"/>
    <w:rsid w:val="00A743ED"/>
    <w:rsid w:val="00AB1D5A"/>
    <w:rsid w:val="00AD5269"/>
    <w:rsid w:val="00B479BE"/>
    <w:rsid w:val="00B7399F"/>
    <w:rsid w:val="00BB7862"/>
    <w:rsid w:val="00BC34C4"/>
    <w:rsid w:val="00BE1701"/>
    <w:rsid w:val="00BF6EB3"/>
    <w:rsid w:val="00C1048B"/>
    <w:rsid w:val="00C36236"/>
    <w:rsid w:val="00C4239C"/>
    <w:rsid w:val="00C451E4"/>
    <w:rsid w:val="00C45213"/>
    <w:rsid w:val="00C67279"/>
    <w:rsid w:val="00C86897"/>
    <w:rsid w:val="00CC49F9"/>
    <w:rsid w:val="00CE6FE3"/>
    <w:rsid w:val="00D20840"/>
    <w:rsid w:val="00D33F59"/>
    <w:rsid w:val="00D47BA4"/>
    <w:rsid w:val="00DF056B"/>
    <w:rsid w:val="00E2180B"/>
    <w:rsid w:val="00E50D67"/>
    <w:rsid w:val="00E72897"/>
    <w:rsid w:val="00E76049"/>
    <w:rsid w:val="00E939A7"/>
    <w:rsid w:val="00F22EAB"/>
    <w:rsid w:val="00F41B21"/>
    <w:rsid w:val="00F4273F"/>
    <w:rsid w:val="00F47B17"/>
    <w:rsid w:val="00FD1B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D5269"/>
    <w:rPr>
      <w:sz w:val="16"/>
      <w:szCs w:val="16"/>
    </w:rPr>
  </w:style>
  <w:style w:type="paragraph" w:styleId="CommentText">
    <w:name w:val="annotation text"/>
    <w:basedOn w:val="Normal"/>
    <w:link w:val="CommentTextChar"/>
    <w:uiPriority w:val="99"/>
    <w:semiHidden/>
    <w:unhideWhenUsed/>
    <w:rsid w:val="00AD5269"/>
    <w:pPr>
      <w:spacing w:line="240" w:lineRule="auto"/>
    </w:pPr>
    <w:rPr>
      <w:sz w:val="20"/>
      <w:szCs w:val="20"/>
    </w:rPr>
  </w:style>
  <w:style w:type="character" w:customStyle="1" w:styleId="CommentTextChar">
    <w:name w:val="Comment Text Char"/>
    <w:basedOn w:val="DefaultParagraphFont"/>
    <w:link w:val="CommentText"/>
    <w:uiPriority w:val="99"/>
    <w:semiHidden/>
    <w:rsid w:val="00AD5269"/>
    <w:rPr>
      <w:sz w:val="20"/>
      <w:szCs w:val="20"/>
    </w:rPr>
  </w:style>
  <w:style w:type="paragraph" w:styleId="BalloonText">
    <w:name w:val="Balloon Text"/>
    <w:basedOn w:val="Normal"/>
    <w:link w:val="BalloonTextChar"/>
    <w:uiPriority w:val="99"/>
    <w:semiHidden/>
    <w:unhideWhenUsed/>
    <w:rsid w:val="00AD52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526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F7BEA"/>
    <w:rPr>
      <w:b/>
      <w:bCs/>
    </w:rPr>
  </w:style>
  <w:style w:type="character" w:customStyle="1" w:styleId="CommentSubjectChar">
    <w:name w:val="Comment Subject Char"/>
    <w:basedOn w:val="CommentTextChar"/>
    <w:link w:val="CommentSubject"/>
    <w:uiPriority w:val="99"/>
    <w:semiHidden/>
    <w:rsid w:val="001F7BEA"/>
    <w:rPr>
      <w:b/>
      <w:bCs/>
      <w:sz w:val="20"/>
      <w:szCs w:val="20"/>
    </w:rPr>
  </w:style>
  <w:style w:type="paragraph" w:styleId="ListParagraph">
    <w:name w:val="List Paragraph"/>
    <w:basedOn w:val="Normal"/>
    <w:uiPriority w:val="34"/>
    <w:qFormat/>
    <w:rsid w:val="002B446E"/>
    <w:pPr>
      <w:ind w:left="720"/>
      <w:contextualSpacing/>
    </w:pPr>
  </w:style>
  <w:style w:type="paragraph" w:styleId="Revision">
    <w:name w:val="Revision"/>
    <w:hidden/>
    <w:uiPriority w:val="99"/>
    <w:semiHidden/>
    <w:rsid w:val="00A4549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D5269"/>
    <w:rPr>
      <w:sz w:val="16"/>
      <w:szCs w:val="16"/>
    </w:rPr>
  </w:style>
  <w:style w:type="paragraph" w:styleId="CommentText">
    <w:name w:val="annotation text"/>
    <w:basedOn w:val="Normal"/>
    <w:link w:val="CommentTextChar"/>
    <w:uiPriority w:val="99"/>
    <w:semiHidden/>
    <w:unhideWhenUsed/>
    <w:rsid w:val="00AD5269"/>
    <w:pPr>
      <w:spacing w:line="240" w:lineRule="auto"/>
    </w:pPr>
    <w:rPr>
      <w:sz w:val="20"/>
      <w:szCs w:val="20"/>
    </w:rPr>
  </w:style>
  <w:style w:type="character" w:customStyle="1" w:styleId="CommentTextChar">
    <w:name w:val="Comment Text Char"/>
    <w:basedOn w:val="DefaultParagraphFont"/>
    <w:link w:val="CommentText"/>
    <w:uiPriority w:val="99"/>
    <w:semiHidden/>
    <w:rsid w:val="00AD5269"/>
    <w:rPr>
      <w:sz w:val="20"/>
      <w:szCs w:val="20"/>
    </w:rPr>
  </w:style>
  <w:style w:type="paragraph" w:styleId="BalloonText">
    <w:name w:val="Balloon Text"/>
    <w:basedOn w:val="Normal"/>
    <w:link w:val="BalloonTextChar"/>
    <w:uiPriority w:val="99"/>
    <w:semiHidden/>
    <w:unhideWhenUsed/>
    <w:rsid w:val="00AD52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526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F7BEA"/>
    <w:rPr>
      <w:b/>
      <w:bCs/>
    </w:rPr>
  </w:style>
  <w:style w:type="character" w:customStyle="1" w:styleId="CommentSubjectChar">
    <w:name w:val="Comment Subject Char"/>
    <w:basedOn w:val="CommentTextChar"/>
    <w:link w:val="CommentSubject"/>
    <w:uiPriority w:val="99"/>
    <w:semiHidden/>
    <w:rsid w:val="001F7BEA"/>
    <w:rPr>
      <w:b/>
      <w:bCs/>
      <w:sz w:val="20"/>
      <w:szCs w:val="20"/>
    </w:rPr>
  </w:style>
  <w:style w:type="paragraph" w:styleId="ListParagraph">
    <w:name w:val="List Paragraph"/>
    <w:basedOn w:val="Normal"/>
    <w:uiPriority w:val="34"/>
    <w:qFormat/>
    <w:rsid w:val="002B446E"/>
    <w:pPr>
      <w:ind w:left="720"/>
      <w:contextualSpacing/>
    </w:pPr>
  </w:style>
  <w:style w:type="paragraph" w:styleId="Revision">
    <w:name w:val="Revision"/>
    <w:hidden/>
    <w:uiPriority w:val="99"/>
    <w:semiHidden/>
    <w:rsid w:val="00A454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629826">
      <w:bodyDiv w:val="1"/>
      <w:marLeft w:val="0"/>
      <w:marRight w:val="0"/>
      <w:marTop w:val="0"/>
      <w:marBottom w:val="0"/>
      <w:divBdr>
        <w:top w:val="none" w:sz="0" w:space="0" w:color="auto"/>
        <w:left w:val="none" w:sz="0" w:space="0" w:color="auto"/>
        <w:bottom w:val="none" w:sz="0" w:space="0" w:color="auto"/>
        <w:right w:val="none" w:sz="0" w:space="0" w:color="auto"/>
      </w:divBdr>
    </w:div>
    <w:div w:id="1326711042">
      <w:bodyDiv w:val="1"/>
      <w:marLeft w:val="0"/>
      <w:marRight w:val="0"/>
      <w:marTop w:val="0"/>
      <w:marBottom w:val="0"/>
      <w:divBdr>
        <w:top w:val="none" w:sz="0" w:space="0" w:color="auto"/>
        <w:left w:val="none" w:sz="0" w:space="0" w:color="auto"/>
        <w:bottom w:val="none" w:sz="0" w:space="0" w:color="auto"/>
        <w:right w:val="none" w:sz="0" w:space="0" w:color="auto"/>
      </w:divBdr>
    </w:div>
    <w:div w:id="209704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1575</Words>
  <Characters>8981</Characters>
  <Application>Microsoft Office Word</Application>
  <DocSecurity>0</DocSecurity>
  <Lines>74</Lines>
  <Paragraphs>21</Paragraphs>
  <ScaleCrop>false</ScaleCrop>
  <Company/>
  <LinksUpToDate>false</LinksUpToDate>
  <CharactersWithSpaces>10535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2015-07-02T21:25:00Z</dcterms:created>
  <dcterms:modified xsi:type="dcterms:W3CDTF">2015-08-18T13:29:00Z</dcterms:modified>
</cp:coreProperties>
</file>